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5B8" w:rsidRPr="00455D5F" w:rsidRDefault="00CF4F5A">
      <w:pPr>
        <w:pStyle w:val="Standard"/>
        <w:jc w:val="center"/>
        <w:rPr>
          <w:rFonts w:asciiTheme="minorHAnsi" w:hAnsiTheme="minorHAnsi" w:cstheme="minorHAnsi"/>
          <w:b/>
          <w:bCs/>
          <w:lang w:val="pl-PL"/>
        </w:rPr>
      </w:pPr>
      <w:r w:rsidRPr="00455D5F">
        <w:rPr>
          <w:rFonts w:asciiTheme="minorHAnsi" w:hAnsiTheme="minorHAnsi" w:cstheme="minorHAnsi"/>
          <w:b/>
          <w:bCs/>
          <w:lang w:val="pl-PL"/>
        </w:rPr>
        <w:t>WZÓR UMOWY</w:t>
      </w:r>
    </w:p>
    <w:p w:rsidR="00B625B8" w:rsidRPr="00455D5F" w:rsidRDefault="00B625B8">
      <w:pPr>
        <w:pStyle w:val="Standard"/>
        <w:jc w:val="center"/>
        <w:rPr>
          <w:rFonts w:asciiTheme="minorHAnsi" w:hAnsiTheme="minorHAnsi" w:cstheme="minorHAnsi"/>
          <w:lang w:val="pl-PL"/>
        </w:rPr>
      </w:pPr>
    </w:p>
    <w:p w:rsidR="00B625B8" w:rsidRPr="00455D5F" w:rsidRDefault="00CF4F5A">
      <w:pPr>
        <w:pStyle w:val="Standard"/>
        <w:spacing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Umowa zawarta w dniu   ...................   20</w:t>
      </w:r>
      <w:r w:rsidR="00705829">
        <w:rPr>
          <w:rFonts w:asciiTheme="minorHAnsi" w:hAnsiTheme="minorHAnsi" w:cstheme="minorHAnsi"/>
          <w:sz w:val="23"/>
          <w:szCs w:val="23"/>
          <w:lang w:val="pl-PL"/>
        </w:rPr>
        <w:t>20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r.  we Włodawie pomiędzy:</w:t>
      </w:r>
    </w:p>
    <w:p w:rsidR="00B625B8" w:rsidRPr="00455D5F" w:rsidRDefault="00CF4F5A">
      <w:pPr>
        <w:pStyle w:val="Standard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Samodzielnym Publicznym Zespołem Opieki Zdrowotnej we Włodawie, Al. Piłsudskiego 64, 22-200 Włodawa, wpisanym do rejestru stowarzyszeń, innych organizacji społecznych i zawodowych, fundacji oraz samodzielnych publicznych zakładów opieki zdrowotnej prowadzonego przez Sąd Rejonowy Lublin-Wschód w Lublinie z siedzibą w Świdniku, VI Wydział Gospodarczy Krajowego Rejestru Sądowego, pod nr KRS: 0000068400, NIP: 5651337789, REGON: 110197664, reprezentowanym przez Dyrektora Teresę </w:t>
      </w:r>
      <w:proofErr w:type="spellStart"/>
      <w:r w:rsidRPr="00455D5F">
        <w:rPr>
          <w:rFonts w:asciiTheme="minorHAnsi" w:hAnsiTheme="minorHAnsi" w:cstheme="minorHAnsi"/>
          <w:sz w:val="23"/>
          <w:szCs w:val="23"/>
          <w:lang w:val="pl-PL"/>
        </w:rPr>
        <w:t>Szpilewicz</w:t>
      </w:r>
      <w:proofErr w:type="spellEnd"/>
      <w:r w:rsidRPr="00455D5F">
        <w:rPr>
          <w:rFonts w:asciiTheme="minorHAnsi" w:hAnsiTheme="minorHAnsi" w:cstheme="minorHAnsi"/>
          <w:sz w:val="23"/>
          <w:szCs w:val="23"/>
          <w:lang w:val="pl-PL"/>
        </w:rPr>
        <w:t>, zwanym w dalszej części umowy "Zamawiającym" lub zamiennie "Szpitalem"</w:t>
      </w:r>
    </w:p>
    <w:p w:rsidR="00B625B8" w:rsidRPr="00455D5F" w:rsidRDefault="00CF4F5A">
      <w:pPr>
        <w:pStyle w:val="Standard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a</w:t>
      </w:r>
    </w:p>
    <w:p w:rsidR="00B625B8" w:rsidRPr="00455D5F" w:rsidRDefault="00CF4F5A">
      <w:pPr>
        <w:pStyle w:val="Standard"/>
        <w:spacing w:line="320" w:lineRule="atLeast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…………………. zamieszkał</w:t>
      </w:r>
      <w:r w:rsidR="00981C9D" w:rsidRPr="00455D5F">
        <w:rPr>
          <w:rFonts w:asciiTheme="minorHAnsi" w:hAnsiTheme="minorHAnsi" w:cstheme="minorHAnsi"/>
          <w:sz w:val="23"/>
          <w:szCs w:val="23"/>
          <w:lang w:val="pl-PL"/>
        </w:rPr>
        <w:t>ym/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>ą ………………………………………………………………………</w:t>
      </w:r>
    </w:p>
    <w:p w:rsidR="00B625B8" w:rsidRPr="00455D5F" w:rsidRDefault="00981C9D">
      <w:pPr>
        <w:pStyle w:val="Standard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prowadzącym/ą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działalność gospodarczą pod nazwą „ ……………………..”, zarejestrowaną w Centralnej Ewidencji i Informacji o Działalności Gospodarczej   REGON  ……………,  NIP ……………………..,</w:t>
      </w:r>
      <w:bookmarkStart w:id="0" w:name="_GoBack"/>
      <w:bookmarkEnd w:id="0"/>
    </w:p>
    <w:p w:rsidR="00B625B8" w:rsidRPr="00455D5F" w:rsidRDefault="00CF4F5A">
      <w:pPr>
        <w:pStyle w:val="Standard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zwaną dalej "Wykonawcą"</w:t>
      </w:r>
    </w:p>
    <w:p w:rsidR="00B625B8" w:rsidRPr="00C07707" w:rsidRDefault="00C07707">
      <w:pPr>
        <w:pStyle w:val="Standard"/>
        <w:spacing w:line="320" w:lineRule="atLeast"/>
        <w:jc w:val="both"/>
        <w:rPr>
          <w:rFonts w:asciiTheme="minorHAnsi" w:hAnsiTheme="minorHAnsi" w:cstheme="minorHAnsi"/>
          <w:i/>
          <w:sz w:val="23"/>
          <w:szCs w:val="23"/>
          <w:lang w:val="pl-PL"/>
          <w:rPrChange w:id="1" w:author="MK Radca JKZ" w:date="2020-02-16T20:20:00Z">
            <w:rPr>
              <w:rFonts w:asciiTheme="minorHAnsi" w:hAnsiTheme="minorHAnsi" w:cstheme="minorHAnsi"/>
              <w:sz w:val="23"/>
              <w:szCs w:val="23"/>
              <w:lang w:val="pl-PL"/>
            </w:rPr>
          </w:rPrChange>
        </w:rPr>
      </w:pPr>
      <w:r>
        <w:rPr>
          <w:rFonts w:asciiTheme="minorHAnsi" w:hAnsiTheme="minorHAnsi" w:cstheme="minorHAnsi"/>
          <w:i/>
          <w:sz w:val="23"/>
          <w:szCs w:val="23"/>
          <w:lang w:val="pl-PL"/>
        </w:rPr>
        <w:t xml:space="preserve">(Uwaga, treść umowy zostanie odpowiednio dostosowana w zależności od tego czy wykonawca będzie realizował jedną czy obydwie części zamówienia) </w:t>
      </w:r>
    </w:p>
    <w:p w:rsidR="00B625B8" w:rsidRPr="00455D5F" w:rsidRDefault="00CF4F5A">
      <w:pPr>
        <w:pStyle w:val="Standard"/>
        <w:spacing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§ 1                                                                                </w:t>
      </w:r>
    </w:p>
    <w:p w:rsidR="00705829" w:rsidRPr="00705829" w:rsidRDefault="00CF4F5A" w:rsidP="00AE50CD">
      <w:pPr>
        <w:pStyle w:val="Standard"/>
        <w:numPr>
          <w:ilvl w:val="0"/>
          <w:numId w:val="18"/>
        </w:numPr>
        <w:spacing w:line="320" w:lineRule="atLeast"/>
        <w:ind w:left="357" w:hanging="357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Przedmiotem zamówienia  jest</w:t>
      </w:r>
      <w:r w:rsidR="00705829">
        <w:rPr>
          <w:rFonts w:asciiTheme="minorHAnsi" w:hAnsiTheme="minorHAnsi" w:cstheme="minorHAnsi"/>
          <w:sz w:val="23"/>
          <w:szCs w:val="23"/>
          <w:lang w:val="pl-PL"/>
        </w:rPr>
        <w:t>:</w:t>
      </w:r>
    </w:p>
    <w:p w:rsidR="003371E0" w:rsidRDefault="00705829" w:rsidP="00705829">
      <w:pPr>
        <w:pStyle w:val="Standard"/>
        <w:spacing w:line="320" w:lineRule="atLeast"/>
        <w:ind w:left="357"/>
        <w:jc w:val="both"/>
        <w:rPr>
          <w:rFonts w:asciiTheme="minorHAnsi" w:hAnsiTheme="minorHAnsi" w:cstheme="minorHAnsi"/>
          <w:bCs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Część 1- 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="00AE50CD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przygotowanie graficzne, wydruk 3000 egzemplarzy oraz dostarczenie do siedziby Zamawiającego - skryptów dla uczniów szkół podstawowych z terenu województwa lubelskiego w wieku 10-14 lat objętych projektem </w:t>
      </w:r>
      <w:r w:rsidR="00AE50CD" w:rsidRPr="00455D5F">
        <w:rPr>
          <w:rFonts w:asciiTheme="minorHAnsi" w:hAnsiTheme="minorHAnsi" w:cstheme="minorHAnsi"/>
          <w:bCs/>
          <w:i/>
          <w:sz w:val="23"/>
          <w:szCs w:val="23"/>
          <w:lang w:val="pl-PL" w:bidi="ar-SA"/>
        </w:rPr>
        <w:t>„Dbamy o zdrowie – program profilaktyki wad postawy u dzieci</w:t>
      </w:r>
      <w:r w:rsidR="00AE50CD" w:rsidRPr="00455D5F">
        <w:rPr>
          <w:rFonts w:asciiTheme="minorHAnsi" w:hAnsiTheme="minorHAnsi" w:cstheme="minorHAnsi"/>
          <w:bCs/>
          <w:i/>
          <w:sz w:val="23"/>
          <w:szCs w:val="23"/>
          <w:lang w:val="pl-PL"/>
        </w:rPr>
        <w:t>”</w:t>
      </w:r>
      <w:r w:rsidR="00AE50CD" w:rsidRPr="00455D5F">
        <w:rPr>
          <w:rFonts w:asciiTheme="minorHAnsi" w:hAnsiTheme="minorHAnsi" w:cstheme="minorHAnsi"/>
          <w:bCs/>
          <w:sz w:val="23"/>
          <w:szCs w:val="23"/>
          <w:lang w:val="pl-PL"/>
        </w:rPr>
        <w:t>.</w:t>
      </w:r>
    </w:p>
    <w:p w:rsidR="00705829" w:rsidRDefault="00705829" w:rsidP="00705829">
      <w:pPr>
        <w:pStyle w:val="Standard"/>
        <w:spacing w:line="320" w:lineRule="atLeast"/>
        <w:ind w:left="357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bCs/>
          <w:sz w:val="23"/>
          <w:szCs w:val="23"/>
          <w:lang w:val="pl-PL"/>
        </w:rPr>
        <w:t xml:space="preserve">Część 2 -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przygotowanie graficzne, wydruk </w:t>
      </w:r>
      <w:r>
        <w:rPr>
          <w:rFonts w:asciiTheme="minorHAnsi" w:hAnsiTheme="minorHAnsi" w:cstheme="minorHAnsi"/>
          <w:sz w:val="23"/>
          <w:szCs w:val="23"/>
          <w:lang w:val="pl-PL"/>
        </w:rPr>
        <w:t>150 plakatów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oraz dostarczenie do siedziby Zamawiającego</w:t>
      </w:r>
    </w:p>
    <w:p w:rsidR="00705829" w:rsidRPr="00705829" w:rsidRDefault="00705829" w:rsidP="00705829">
      <w:pPr>
        <w:pStyle w:val="Standard"/>
        <w:spacing w:line="320" w:lineRule="atLeast"/>
        <w:ind w:left="357"/>
        <w:jc w:val="both"/>
        <w:rPr>
          <w:rFonts w:asciiTheme="minorHAnsi" w:hAnsiTheme="minorHAnsi" w:cstheme="minorHAnsi"/>
          <w:bCs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>w ramach projektu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Pr="00455D5F">
        <w:rPr>
          <w:rFonts w:asciiTheme="minorHAnsi" w:hAnsiTheme="minorHAnsi" w:cstheme="minorHAnsi"/>
          <w:bCs/>
          <w:i/>
          <w:sz w:val="23"/>
          <w:szCs w:val="23"/>
          <w:lang w:val="pl-PL" w:bidi="ar-SA"/>
        </w:rPr>
        <w:t>„Dbamy o zdrowie – program profilaktyki wad postawy u dzieci</w:t>
      </w:r>
      <w:r w:rsidRPr="00455D5F">
        <w:rPr>
          <w:rFonts w:asciiTheme="minorHAnsi" w:hAnsiTheme="minorHAnsi" w:cstheme="minorHAnsi"/>
          <w:bCs/>
          <w:i/>
          <w:sz w:val="23"/>
          <w:szCs w:val="23"/>
          <w:lang w:val="pl-PL"/>
        </w:rPr>
        <w:t>”</w:t>
      </w:r>
      <w:r w:rsidRPr="00455D5F">
        <w:rPr>
          <w:rFonts w:asciiTheme="minorHAnsi" w:hAnsiTheme="minorHAnsi" w:cstheme="minorHAnsi"/>
          <w:bCs/>
          <w:sz w:val="23"/>
          <w:szCs w:val="23"/>
          <w:lang w:val="pl-PL"/>
        </w:rPr>
        <w:t>.</w:t>
      </w:r>
    </w:p>
    <w:p w:rsidR="003371E0" w:rsidRPr="00705829" w:rsidRDefault="003371E0" w:rsidP="003371E0">
      <w:pPr>
        <w:pStyle w:val="Standard"/>
        <w:numPr>
          <w:ilvl w:val="0"/>
          <w:numId w:val="18"/>
        </w:numPr>
        <w:spacing w:line="320" w:lineRule="atLeast"/>
        <w:ind w:left="357" w:hanging="357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bCs/>
          <w:sz w:val="23"/>
          <w:szCs w:val="23"/>
          <w:lang w:val="pl-PL"/>
        </w:rPr>
        <w:t xml:space="preserve">Usługa obejmuje: </w:t>
      </w:r>
    </w:p>
    <w:p w:rsidR="00705829" w:rsidRPr="00455D5F" w:rsidRDefault="00705829" w:rsidP="00705829">
      <w:pPr>
        <w:pStyle w:val="Standard"/>
        <w:spacing w:line="320" w:lineRule="atLeast"/>
        <w:ind w:left="357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Cs/>
          <w:sz w:val="23"/>
          <w:szCs w:val="23"/>
          <w:lang w:val="pl-PL"/>
        </w:rPr>
        <w:t>Część 1:</w:t>
      </w:r>
    </w:p>
    <w:p w:rsidR="003371E0" w:rsidRPr="00455D5F" w:rsidRDefault="003371E0" w:rsidP="00705829">
      <w:pPr>
        <w:pStyle w:val="Standard"/>
        <w:numPr>
          <w:ilvl w:val="0"/>
          <w:numId w:val="29"/>
        </w:numPr>
        <w:spacing w:line="32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o</w:t>
      </w:r>
      <w:r w:rsidRPr="00455D5F">
        <w:rPr>
          <w:rFonts w:asciiTheme="minorHAnsi" w:hAnsiTheme="minorHAnsi" w:cstheme="minorHAnsi"/>
          <w:sz w:val="22"/>
          <w:szCs w:val="22"/>
          <w:lang w:val="pl-PL"/>
        </w:rPr>
        <w:t xml:space="preserve">pracowanie graficzne skryptu na podstawie dostarczonego materiału źródłowego (merytorycznego).  Projekt graficzny obejmie m.in.: koncepcja, rozmieszczenie tekstu, zdjęcia, rysunki, logotypy unijne itp. </w:t>
      </w:r>
    </w:p>
    <w:p w:rsidR="00B625B8" w:rsidRPr="00705829" w:rsidRDefault="003371E0" w:rsidP="00705829">
      <w:pPr>
        <w:pStyle w:val="Standard"/>
        <w:numPr>
          <w:ilvl w:val="0"/>
          <w:numId w:val="29"/>
        </w:numPr>
        <w:spacing w:line="320" w:lineRule="atLeast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2"/>
          <w:szCs w:val="22"/>
          <w:lang w:val="pl-PL"/>
        </w:rPr>
        <w:t>wydruk skryptów w ilości łącznej 3000 sztuk.</w:t>
      </w:r>
    </w:p>
    <w:p w:rsidR="00705829" w:rsidRPr="00705829" w:rsidRDefault="00705829" w:rsidP="00705829">
      <w:pPr>
        <w:pStyle w:val="Standard"/>
        <w:numPr>
          <w:ilvl w:val="0"/>
          <w:numId w:val="29"/>
        </w:numPr>
        <w:spacing w:line="320" w:lineRule="atLeast"/>
        <w:ind w:left="426" w:hanging="426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dostarczenie do siedziby Zamawiającego</w:t>
      </w:r>
    </w:p>
    <w:p w:rsidR="00705829" w:rsidRDefault="00705829" w:rsidP="00705829">
      <w:pPr>
        <w:pStyle w:val="Standard"/>
        <w:spacing w:line="320" w:lineRule="atLeast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Część 2:</w:t>
      </w:r>
    </w:p>
    <w:p w:rsidR="00705829" w:rsidRDefault="00705829" w:rsidP="00705829">
      <w:pPr>
        <w:pStyle w:val="Akapitzlist"/>
        <w:widowControl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567" w:hanging="567"/>
        <w:textAlignment w:val="auto"/>
        <w:rPr>
          <w:rFonts w:asciiTheme="minorHAnsi" w:eastAsia="Times New Roman" w:hAnsiTheme="minorHAnsi" w:cstheme="minorHAnsi"/>
          <w:kern w:val="0"/>
          <w:lang w:val="pl-PL" w:eastAsia="pl-PL" w:bidi="ar-SA"/>
        </w:rPr>
      </w:pPr>
      <w:r>
        <w:rPr>
          <w:rFonts w:asciiTheme="minorHAnsi" w:eastAsia="Times New Roman" w:hAnsiTheme="minorHAnsi" w:cstheme="minorHAnsi"/>
          <w:kern w:val="0"/>
          <w:lang w:val="pl-PL" w:eastAsia="pl-PL" w:bidi="ar-SA"/>
        </w:rPr>
        <w:t>o</w:t>
      </w:r>
      <w:r w:rsidRPr="00705829">
        <w:rPr>
          <w:rFonts w:asciiTheme="minorHAnsi" w:eastAsia="Times New Roman" w:hAnsiTheme="minorHAnsi" w:cstheme="minorHAnsi"/>
          <w:kern w:val="0"/>
          <w:lang w:val="pl-PL" w:eastAsia="pl-PL" w:bidi="ar-SA"/>
        </w:rPr>
        <w:t>pracowanie graficzne plakatu tj. projekt  graficzny obejmie m.in.: koncepcja, rozmieszczenie tekstu, zdjęcia,  rysunki, logotypy unijne itp.</w:t>
      </w:r>
    </w:p>
    <w:p w:rsidR="00705829" w:rsidRPr="00705829" w:rsidRDefault="00705829" w:rsidP="00705829">
      <w:pPr>
        <w:pStyle w:val="Akapitzlist"/>
        <w:widowControl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567" w:hanging="567"/>
        <w:textAlignment w:val="auto"/>
        <w:rPr>
          <w:rFonts w:asciiTheme="minorHAnsi" w:eastAsia="Times New Roman" w:hAnsiTheme="minorHAnsi" w:cstheme="minorHAnsi"/>
          <w:kern w:val="0"/>
          <w:lang w:val="pl-PL" w:eastAsia="pl-PL" w:bidi="ar-SA"/>
        </w:rPr>
      </w:pPr>
      <w:r w:rsidRPr="00705829">
        <w:rPr>
          <w:rFonts w:asciiTheme="minorHAnsi" w:eastAsia="Times New Roman" w:hAnsiTheme="minorHAnsi" w:cstheme="minorHAnsi"/>
          <w:kern w:val="0"/>
          <w:lang w:val="pl-PL" w:eastAsia="pl-PL" w:bidi="ar-SA"/>
        </w:rPr>
        <w:t xml:space="preserve"> wydruk plakatów: </w:t>
      </w:r>
    </w:p>
    <w:p w:rsidR="00705829" w:rsidRPr="00705829" w:rsidRDefault="00705829" w:rsidP="00705829">
      <w:pPr>
        <w:pStyle w:val="Akapitzlis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567"/>
        <w:textAlignment w:val="auto"/>
        <w:rPr>
          <w:rFonts w:asciiTheme="minorHAnsi" w:eastAsia="Times New Roman" w:hAnsiTheme="minorHAnsi" w:cstheme="minorHAnsi"/>
          <w:kern w:val="0"/>
          <w:lang w:val="pl-PL" w:eastAsia="pl-PL" w:bidi="ar-SA"/>
        </w:rPr>
      </w:pPr>
      <w:r w:rsidRPr="00705829">
        <w:rPr>
          <w:rFonts w:asciiTheme="minorHAnsi" w:eastAsia="Times New Roman" w:hAnsiTheme="minorHAnsi" w:cstheme="minorHAnsi"/>
          <w:kern w:val="0"/>
          <w:lang w:val="pl-PL" w:eastAsia="pl-PL" w:bidi="ar-SA"/>
        </w:rPr>
        <w:t xml:space="preserve">- 150 sztuk, format A3, wymiary 297x420 mm, </w:t>
      </w:r>
    </w:p>
    <w:p w:rsidR="00705829" w:rsidRPr="00705829" w:rsidRDefault="00705829" w:rsidP="00705829">
      <w:pPr>
        <w:pStyle w:val="Akapitzlis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567"/>
        <w:textAlignment w:val="auto"/>
        <w:rPr>
          <w:rFonts w:asciiTheme="minorHAnsi" w:eastAsia="Times New Roman" w:hAnsiTheme="minorHAnsi" w:cstheme="minorHAnsi"/>
          <w:kern w:val="0"/>
          <w:lang w:val="pl-PL" w:eastAsia="pl-PL" w:bidi="ar-SA"/>
        </w:rPr>
      </w:pPr>
      <w:r w:rsidRPr="00705829">
        <w:rPr>
          <w:rFonts w:asciiTheme="minorHAnsi" w:eastAsia="Times New Roman" w:hAnsiTheme="minorHAnsi" w:cstheme="minorHAnsi"/>
          <w:kern w:val="0"/>
          <w:lang w:val="pl-PL" w:eastAsia="pl-PL" w:bidi="ar-SA"/>
        </w:rPr>
        <w:t xml:space="preserve">- papier 135 g kreda błysk, </w:t>
      </w:r>
    </w:p>
    <w:p w:rsidR="00705829" w:rsidRPr="00705829" w:rsidRDefault="00705829" w:rsidP="00705829">
      <w:pPr>
        <w:pStyle w:val="Akapitzlis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567"/>
        <w:textAlignment w:val="auto"/>
        <w:rPr>
          <w:rFonts w:asciiTheme="minorHAnsi" w:eastAsia="Times New Roman" w:hAnsiTheme="minorHAnsi" w:cstheme="minorHAnsi"/>
          <w:kern w:val="0"/>
          <w:lang w:val="pl-PL" w:eastAsia="pl-PL" w:bidi="ar-SA"/>
        </w:rPr>
      </w:pPr>
      <w:r w:rsidRPr="00705829">
        <w:rPr>
          <w:rFonts w:asciiTheme="minorHAnsi" w:eastAsia="Times New Roman" w:hAnsiTheme="minorHAnsi" w:cstheme="minorHAnsi"/>
          <w:kern w:val="0"/>
          <w:lang w:val="pl-PL" w:eastAsia="pl-PL" w:bidi="ar-SA"/>
        </w:rPr>
        <w:t>- kolor jednostronny pełno kolorowy</w:t>
      </w:r>
    </w:p>
    <w:p w:rsidR="00705829" w:rsidRPr="00705829" w:rsidRDefault="00705829" w:rsidP="00705829">
      <w:pPr>
        <w:pStyle w:val="Akapitzlist"/>
        <w:widowControl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567" w:hanging="567"/>
        <w:textAlignment w:val="auto"/>
        <w:rPr>
          <w:rFonts w:asciiTheme="minorHAnsi" w:eastAsia="Times New Roman" w:hAnsiTheme="minorHAnsi" w:cstheme="minorHAnsi"/>
          <w:kern w:val="0"/>
          <w:lang w:val="pl-PL" w:eastAsia="pl-PL" w:bidi="ar-SA"/>
        </w:rPr>
      </w:pPr>
      <w:r>
        <w:rPr>
          <w:rFonts w:asciiTheme="minorHAnsi" w:eastAsia="Times New Roman" w:hAnsiTheme="minorHAnsi" w:cstheme="minorHAnsi"/>
          <w:kern w:val="0"/>
          <w:lang w:val="pl-PL" w:eastAsia="pl-PL" w:bidi="ar-SA"/>
        </w:rPr>
        <w:t>d</w:t>
      </w:r>
      <w:r w:rsidRPr="00705829">
        <w:rPr>
          <w:rFonts w:asciiTheme="minorHAnsi" w:eastAsia="Times New Roman" w:hAnsiTheme="minorHAnsi" w:cstheme="minorHAnsi"/>
          <w:kern w:val="0"/>
          <w:lang w:val="pl-PL" w:eastAsia="pl-PL" w:bidi="ar-SA"/>
        </w:rPr>
        <w:t xml:space="preserve">ostarczenie plakatów do siedziby zamawiającego. </w:t>
      </w:r>
    </w:p>
    <w:p w:rsidR="00705829" w:rsidRPr="00455D5F" w:rsidRDefault="00705829" w:rsidP="00705829">
      <w:pPr>
        <w:pStyle w:val="Standard"/>
        <w:spacing w:line="320" w:lineRule="atLeast"/>
        <w:ind w:left="426"/>
        <w:jc w:val="both"/>
        <w:rPr>
          <w:rFonts w:asciiTheme="minorHAnsi" w:hAnsiTheme="minorHAnsi" w:cstheme="minorHAnsi"/>
          <w:lang w:val="pl-PL"/>
        </w:rPr>
      </w:pPr>
    </w:p>
    <w:p w:rsidR="00AE50CD" w:rsidRPr="00455D5F" w:rsidRDefault="00AE50CD" w:rsidP="00AE50CD">
      <w:pPr>
        <w:pStyle w:val="Standard"/>
        <w:numPr>
          <w:ilvl w:val="0"/>
          <w:numId w:val="18"/>
        </w:numPr>
        <w:spacing w:line="320" w:lineRule="atLeast"/>
        <w:ind w:left="357" w:hanging="357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Termin realizacji zamówienia: </w:t>
      </w:r>
      <w:r w:rsidR="00705829">
        <w:rPr>
          <w:rFonts w:asciiTheme="minorHAnsi" w:hAnsiTheme="minorHAnsi" w:cstheme="minorHAnsi"/>
          <w:sz w:val="23"/>
          <w:szCs w:val="23"/>
          <w:lang w:val="pl-PL"/>
        </w:rPr>
        <w:t>15 dni roboczych od daty podpisania umowy.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ins w:id="2" w:author="MK Radca JKZ" w:date="2020-02-16T20:22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>(dotyczy obydwu części zamó</w:t>
        </w:r>
      </w:ins>
      <w:ins w:id="3" w:author="MK Radca JKZ" w:date="2020-02-16T20:23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>wie</w:t>
        </w:r>
      </w:ins>
      <w:ins w:id="4" w:author="MK Radca JKZ" w:date="2020-02-16T20:22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 xml:space="preserve">nia). </w:t>
        </w:r>
      </w:ins>
    </w:p>
    <w:p w:rsidR="00AE50CD" w:rsidRPr="00455D5F" w:rsidRDefault="00AE50CD">
      <w:pPr>
        <w:pStyle w:val="Textbody"/>
        <w:spacing w:after="0"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CF4F5A">
      <w:pPr>
        <w:pStyle w:val="Textbody"/>
        <w:spacing w:after="0"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2</w:t>
      </w:r>
    </w:p>
    <w:p w:rsidR="00B625B8" w:rsidRPr="00455D5F" w:rsidRDefault="00CF4F5A" w:rsidP="00705829">
      <w:pPr>
        <w:pStyle w:val="Textbody"/>
        <w:numPr>
          <w:ilvl w:val="0"/>
          <w:numId w:val="21"/>
        </w:numPr>
        <w:spacing w:after="0" w:line="320" w:lineRule="atLeast"/>
        <w:ind w:left="284" w:hanging="284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Wykonawca zobowiązuje się do:</w:t>
      </w:r>
    </w:p>
    <w:p w:rsidR="00AE50CD" w:rsidRPr="00455D5F" w:rsidRDefault="00CF4F5A" w:rsidP="00705829">
      <w:pPr>
        <w:pStyle w:val="Textbody"/>
        <w:numPr>
          <w:ilvl w:val="0"/>
          <w:numId w:val="22"/>
        </w:numPr>
        <w:spacing w:after="0"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wykonywania </w:t>
      </w:r>
      <w:r w:rsidR="00981C9D" w:rsidRPr="00455D5F">
        <w:rPr>
          <w:rFonts w:asciiTheme="minorHAnsi" w:hAnsiTheme="minorHAnsi" w:cstheme="minorHAnsi"/>
          <w:sz w:val="23"/>
          <w:szCs w:val="23"/>
          <w:lang w:val="pl-PL"/>
        </w:rPr>
        <w:t>przedmiotu zamówienia</w:t>
      </w:r>
      <w:r w:rsidR="00AE50CD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zgodni</w:t>
      </w:r>
      <w:r w:rsidR="00685EAC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e z opisem </w:t>
      </w:r>
      <w:ins w:id="5" w:author="MK Radca JKZ" w:date="2020-02-16T20:24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>przedmiotu zamówienia</w:t>
        </w:r>
      </w:ins>
    </w:p>
    <w:p w:rsidR="00B625B8" w:rsidRPr="00455D5F" w:rsidRDefault="00AE50CD" w:rsidP="00705829">
      <w:pPr>
        <w:pStyle w:val="Textbody"/>
        <w:numPr>
          <w:ilvl w:val="0"/>
          <w:numId w:val="22"/>
        </w:numPr>
        <w:spacing w:after="0"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skonsultowania </w:t>
      </w:r>
      <w:r w:rsidR="00455D5F">
        <w:rPr>
          <w:rFonts w:asciiTheme="minorHAnsi" w:hAnsiTheme="minorHAnsi" w:cstheme="minorHAnsi"/>
          <w:sz w:val="23"/>
          <w:szCs w:val="23"/>
          <w:lang w:val="pl-PL"/>
        </w:rPr>
        <w:t xml:space="preserve">z Zamawiającym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>ostatecznej graficznej wersji skryptu</w:t>
      </w:r>
      <w:r w:rsidR="00705829">
        <w:rPr>
          <w:rFonts w:asciiTheme="minorHAnsi" w:hAnsiTheme="minorHAnsi" w:cstheme="minorHAnsi"/>
          <w:sz w:val="23"/>
          <w:szCs w:val="23"/>
          <w:lang w:val="pl-PL"/>
        </w:rPr>
        <w:t>/plakatów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przed jej wydrukiem</w:t>
      </w:r>
      <w:r w:rsidR="00356F6D" w:rsidRPr="00455D5F">
        <w:rPr>
          <w:rFonts w:asciiTheme="minorHAnsi" w:hAnsiTheme="minorHAnsi" w:cstheme="minorHAnsi"/>
          <w:sz w:val="23"/>
          <w:szCs w:val="23"/>
          <w:lang w:val="pl-PL"/>
        </w:rPr>
        <w:t>,</w:t>
      </w:r>
    </w:p>
    <w:p w:rsidR="00AE50CD" w:rsidRPr="00455D5F" w:rsidRDefault="00CF4F5A" w:rsidP="00705829">
      <w:pPr>
        <w:pStyle w:val="Standarduser"/>
        <w:numPr>
          <w:ilvl w:val="0"/>
          <w:numId w:val="22"/>
        </w:numPr>
        <w:spacing w:line="320" w:lineRule="atLeast"/>
        <w:jc w:val="both"/>
        <w:rPr>
          <w:rFonts w:asciiTheme="minorHAnsi" w:hAnsiTheme="minorHAnsi" w:cstheme="minorHAnsi"/>
          <w:sz w:val="23"/>
          <w:szCs w:val="23"/>
        </w:rPr>
      </w:pPr>
      <w:r w:rsidRPr="00455D5F">
        <w:rPr>
          <w:rFonts w:asciiTheme="minorHAnsi" w:hAnsiTheme="minorHAnsi" w:cstheme="minorHAnsi"/>
          <w:color w:val="000000"/>
          <w:sz w:val="23"/>
          <w:szCs w:val="23"/>
        </w:rPr>
        <w:t xml:space="preserve">dostarczenia </w:t>
      </w:r>
      <w:r w:rsidR="00AE50CD" w:rsidRPr="00455D5F">
        <w:rPr>
          <w:rFonts w:asciiTheme="minorHAnsi" w:hAnsiTheme="minorHAnsi" w:cstheme="minorHAnsi"/>
          <w:color w:val="000000"/>
          <w:sz w:val="23"/>
          <w:szCs w:val="23"/>
        </w:rPr>
        <w:t>wydrukowanego skryptu</w:t>
      </w:r>
      <w:r w:rsidR="00705829">
        <w:rPr>
          <w:rFonts w:asciiTheme="minorHAnsi" w:hAnsiTheme="minorHAnsi" w:cstheme="minorHAnsi"/>
          <w:color w:val="000000"/>
          <w:sz w:val="23"/>
          <w:szCs w:val="23"/>
        </w:rPr>
        <w:t>/plakatów</w:t>
      </w:r>
      <w:r w:rsidR="00AE50CD" w:rsidRPr="00455D5F">
        <w:rPr>
          <w:rFonts w:asciiTheme="minorHAnsi" w:hAnsiTheme="minorHAnsi" w:cstheme="minorHAnsi"/>
          <w:color w:val="000000"/>
          <w:sz w:val="23"/>
          <w:szCs w:val="23"/>
        </w:rPr>
        <w:t xml:space="preserve"> do siedziby Zamawiającego. </w:t>
      </w:r>
    </w:p>
    <w:p w:rsidR="00B625B8" w:rsidRPr="00455D5F" w:rsidRDefault="00CF4F5A" w:rsidP="00705829">
      <w:pPr>
        <w:pStyle w:val="Textbody"/>
        <w:numPr>
          <w:ilvl w:val="0"/>
          <w:numId w:val="21"/>
        </w:numPr>
        <w:overflowPunct w:val="0"/>
        <w:autoSpaceDE w:val="0"/>
        <w:spacing w:after="0" w:line="320" w:lineRule="atLeast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Wykonawca o</w:t>
      </w:r>
      <w:r w:rsidRPr="00455D5F">
        <w:rPr>
          <w:rFonts w:asciiTheme="minorHAnsi" w:eastAsia="TTE19D4D90t00, 'Times New Roman" w:hAnsiTheme="minorHAnsi" w:cstheme="minorHAnsi"/>
          <w:sz w:val="23"/>
          <w:szCs w:val="23"/>
          <w:lang w:val="pl-PL"/>
        </w:rPr>
        <w:t>ś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wiadcza, </w:t>
      </w:r>
      <w:r w:rsidRPr="00455D5F">
        <w:rPr>
          <w:rFonts w:asciiTheme="minorHAnsi" w:eastAsia="TTE19D4D90t00, 'Times New Roman" w:hAnsiTheme="minorHAnsi" w:cstheme="minorHAnsi"/>
          <w:sz w:val="23"/>
          <w:szCs w:val="23"/>
          <w:lang w:val="pl-PL"/>
        </w:rPr>
        <w:t>że</w:t>
      </w:r>
      <w:r w:rsidR="00AE50CD" w:rsidRPr="00455D5F">
        <w:rPr>
          <w:rFonts w:asciiTheme="minorHAnsi" w:eastAsia="TTE19D4D90t00, 'Times New Roman" w:hAnsiTheme="minorHAnsi" w:cstheme="minorHAnsi"/>
          <w:sz w:val="23"/>
          <w:szCs w:val="23"/>
          <w:lang w:val="pl-PL"/>
        </w:rPr>
        <w:t xml:space="preserve"> znajduje się w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="00AE50CD" w:rsidRPr="00455D5F">
        <w:rPr>
          <w:rFonts w:asciiTheme="minorHAnsi" w:hAnsiTheme="minorHAnsi" w:cstheme="minorHAnsi"/>
          <w:lang w:val="pl-PL"/>
        </w:rPr>
        <w:t>sytuacji ekonomicznej i finansowej zapewniającej należyte wykonanie przedmiotowego zamówienia.</w:t>
      </w:r>
    </w:p>
    <w:p w:rsidR="00B625B8" w:rsidRDefault="00AE50CD" w:rsidP="00705829">
      <w:pPr>
        <w:pStyle w:val="Textbody"/>
        <w:numPr>
          <w:ilvl w:val="0"/>
          <w:numId w:val="21"/>
        </w:numPr>
        <w:overflowPunct w:val="0"/>
        <w:autoSpaceDE w:val="0"/>
        <w:spacing w:after="0" w:line="320" w:lineRule="atLeast"/>
        <w:jc w:val="both"/>
        <w:rPr>
          <w:ins w:id="6" w:author="Katarzyna Barczyk" w:date="2019-11-25T12:06:00Z"/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Wykonawca oświadcza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że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>,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wykona przedmiot zamówienia za kwotę wskazaną w </w:t>
      </w:r>
      <w:ins w:id="7" w:author="MK Radca JKZ" w:date="2020-02-16T20:25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 xml:space="preserve">§ 3 , która zawiera wszelkie koszty niezbędne do wykonania przedmiotu umowy, w szczególności koszty opracowania graficznego, wydruku i </w:t>
        </w:r>
      </w:ins>
      <w:ins w:id="8" w:author="MK Radca JKZ" w:date="2020-02-16T20:26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>transportu</w:t>
        </w:r>
      </w:ins>
      <w:ins w:id="9" w:author="MK Radca JKZ" w:date="2020-02-16T20:25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 xml:space="preserve"> </w:t>
        </w:r>
      </w:ins>
      <w:ins w:id="10" w:author="MK Radca JKZ" w:date="2020-02-16T20:26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>do siedziby Zamawiającego.</w:t>
        </w:r>
      </w:ins>
      <w:ins w:id="11" w:author="MK Radca JKZ" w:date="2020-02-16T20:25:00Z">
        <w:r w:rsidR="00C07707">
          <w:rPr>
            <w:rFonts w:asciiTheme="minorHAnsi" w:hAnsiTheme="minorHAnsi" w:cstheme="minorHAnsi"/>
            <w:sz w:val="23"/>
            <w:szCs w:val="23"/>
            <w:lang w:val="pl-PL"/>
          </w:rPr>
          <w:t xml:space="preserve"> </w:t>
        </w:r>
      </w:ins>
      <w:del w:id="12" w:author="MK Radca JKZ" w:date="2020-02-16T20:25:00Z">
        <w:r w:rsidRPr="00455D5F" w:rsidDel="00C07707">
          <w:rPr>
            <w:rFonts w:asciiTheme="minorHAnsi" w:hAnsiTheme="minorHAnsi" w:cstheme="minorHAnsi"/>
            <w:sz w:val="23"/>
            <w:szCs w:val="23"/>
            <w:lang w:val="pl-PL"/>
          </w:rPr>
          <w:delText>formularzu</w:delText>
        </w:r>
        <w:r w:rsidR="00356F6D" w:rsidRPr="00455D5F" w:rsidDel="00C07707">
          <w:rPr>
            <w:rFonts w:asciiTheme="minorHAnsi" w:hAnsiTheme="minorHAnsi" w:cstheme="minorHAnsi"/>
            <w:sz w:val="23"/>
            <w:szCs w:val="23"/>
            <w:lang w:val="pl-PL"/>
          </w:rPr>
          <w:delText xml:space="preserve"> ofertowym</w:delText>
        </w:r>
        <w:r w:rsidR="00CF4F5A" w:rsidRPr="00455D5F" w:rsidDel="00C07707">
          <w:rPr>
            <w:rFonts w:asciiTheme="minorHAnsi" w:hAnsiTheme="minorHAnsi" w:cstheme="minorHAnsi"/>
            <w:sz w:val="23"/>
            <w:szCs w:val="23"/>
            <w:lang w:val="pl-PL"/>
          </w:rPr>
          <w:delText>.</w:delText>
        </w:r>
      </w:del>
    </w:p>
    <w:p w:rsidR="0005105D" w:rsidRPr="00455D5F" w:rsidRDefault="0005105D" w:rsidP="0005105D">
      <w:pPr>
        <w:pStyle w:val="Textbody"/>
        <w:overflowPunct w:val="0"/>
        <w:autoSpaceDE w:val="0"/>
        <w:spacing w:after="0"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B625B8">
      <w:pPr>
        <w:pStyle w:val="Textbody"/>
        <w:spacing w:after="0" w:line="320" w:lineRule="atLeast"/>
        <w:ind w:left="426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981C9D">
      <w:pPr>
        <w:pStyle w:val="Textbody"/>
        <w:spacing w:after="0"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3</w:t>
      </w:r>
    </w:p>
    <w:p w:rsidR="00C07707" w:rsidRDefault="00CF4F5A" w:rsidP="00705829">
      <w:pPr>
        <w:pStyle w:val="Textbodyindent"/>
        <w:numPr>
          <w:ilvl w:val="0"/>
          <w:numId w:val="31"/>
        </w:numPr>
        <w:spacing w:line="320" w:lineRule="atLeast"/>
        <w:ind w:firstLine="0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Za realizację przedmiotu umowy </w:t>
      </w:r>
      <w:r w:rsidR="00AE50CD" w:rsidRPr="00455D5F">
        <w:rPr>
          <w:rFonts w:asciiTheme="minorHAnsi" w:hAnsiTheme="minorHAnsi" w:cstheme="minorHAnsi"/>
          <w:sz w:val="23"/>
          <w:szCs w:val="23"/>
          <w:lang w:val="pl-PL"/>
        </w:rPr>
        <w:t>Wykonawcy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przysługuje </w:t>
      </w:r>
      <w:ins w:id="13" w:author="MK Radca JKZ" w:date="2020-02-15T23:58:00Z">
        <w:r w:rsidR="007F71A0">
          <w:rPr>
            <w:rFonts w:asciiTheme="minorHAnsi" w:hAnsiTheme="minorHAnsi" w:cstheme="minorHAnsi"/>
            <w:sz w:val="23"/>
            <w:szCs w:val="23"/>
            <w:lang w:val="pl-PL"/>
          </w:rPr>
          <w:t xml:space="preserve">wynagrodzenie </w:t>
        </w:r>
      </w:ins>
      <w:del w:id="14" w:author="MK Radca JKZ" w:date="2020-02-15T23:58:00Z">
        <w:r w:rsidR="00AE50CD" w:rsidRPr="00455D5F" w:rsidDel="007F71A0">
          <w:rPr>
            <w:rFonts w:asciiTheme="minorHAnsi" w:hAnsiTheme="minorHAnsi" w:cstheme="minorHAnsi"/>
            <w:sz w:val="23"/>
            <w:szCs w:val="23"/>
            <w:lang w:val="pl-PL"/>
          </w:rPr>
          <w:delText>zapłata</w:delText>
        </w:r>
      </w:del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w wysokości </w:t>
      </w:r>
    </w:p>
    <w:p w:rsidR="00B625B8" w:rsidRDefault="00C07707" w:rsidP="00C07707">
      <w:pPr>
        <w:pStyle w:val="Textbodyindent"/>
        <w:numPr>
          <w:ilvl w:val="0"/>
          <w:numId w:val="33"/>
        </w:numPr>
        <w:spacing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Za Część nr 1 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………... zł. (słownie: ………………. złote) brutto za </w:t>
      </w:r>
      <w:r w:rsidR="00AE50CD" w:rsidRPr="00455D5F">
        <w:rPr>
          <w:rFonts w:asciiTheme="minorHAnsi" w:hAnsiTheme="minorHAnsi" w:cstheme="minorHAnsi"/>
          <w:sz w:val="23"/>
          <w:szCs w:val="23"/>
          <w:lang w:val="pl-PL"/>
        </w:rPr>
        <w:t>całość r</w:t>
      </w:r>
      <w:r>
        <w:rPr>
          <w:rFonts w:asciiTheme="minorHAnsi" w:hAnsiTheme="minorHAnsi" w:cstheme="minorHAnsi"/>
          <w:sz w:val="23"/>
          <w:szCs w:val="23"/>
          <w:lang w:val="pl-PL"/>
        </w:rPr>
        <w:t>ealizacji przedmiotu zamówienia,</w:t>
      </w:r>
    </w:p>
    <w:p w:rsidR="00C07707" w:rsidRPr="00455D5F" w:rsidRDefault="00C07707" w:rsidP="00C07707">
      <w:pPr>
        <w:pStyle w:val="Textbodyindent"/>
        <w:numPr>
          <w:ilvl w:val="0"/>
          <w:numId w:val="33"/>
        </w:numPr>
        <w:spacing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Za Część nr 2 …………… zł (słownie: ……………… złote) brutto za całość realizacji przedmiotu zamówienia. </w:t>
      </w:r>
    </w:p>
    <w:p w:rsidR="00AE50CD" w:rsidRPr="00455D5F" w:rsidRDefault="00AE50CD" w:rsidP="00705829">
      <w:pPr>
        <w:pStyle w:val="Textbodyindent"/>
        <w:numPr>
          <w:ilvl w:val="0"/>
          <w:numId w:val="31"/>
        </w:numPr>
        <w:spacing w:line="320" w:lineRule="atLeast"/>
        <w:ind w:firstLine="0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Realizacja należności poprzedzona zostanie odbiorem zamówienia na podstawie protokołu odbioru. </w:t>
      </w:r>
    </w:p>
    <w:p w:rsidR="00B625B8" w:rsidRPr="00455D5F" w:rsidRDefault="00455D5F" w:rsidP="00705829">
      <w:pPr>
        <w:pStyle w:val="Textbodyindent"/>
        <w:numPr>
          <w:ilvl w:val="0"/>
          <w:numId w:val="31"/>
        </w:numPr>
        <w:spacing w:line="320" w:lineRule="atLeast"/>
        <w:ind w:firstLine="0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Zapłata wynagrodzenia 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>nastąpi w terminie 30 dni od dnia złożenia faktury/rachunku.</w:t>
      </w:r>
    </w:p>
    <w:p w:rsidR="00B625B8" w:rsidRPr="00455D5F" w:rsidRDefault="00CF4F5A" w:rsidP="00705829">
      <w:pPr>
        <w:pStyle w:val="Textbodyindent"/>
        <w:numPr>
          <w:ilvl w:val="0"/>
          <w:numId w:val="31"/>
        </w:numPr>
        <w:spacing w:line="320" w:lineRule="atLeast"/>
        <w:ind w:firstLine="0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 razie opóźnienia z zapłatą należności Wykonawca może naliczyć odsetki ustawowe.</w:t>
      </w:r>
    </w:p>
    <w:p w:rsidR="00B625B8" w:rsidRPr="00455D5F" w:rsidRDefault="00CF4F5A" w:rsidP="00705829">
      <w:pPr>
        <w:pStyle w:val="Textbodyindent"/>
        <w:numPr>
          <w:ilvl w:val="0"/>
          <w:numId w:val="31"/>
        </w:numPr>
        <w:spacing w:line="320" w:lineRule="atLeast"/>
        <w:ind w:firstLine="0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Dniem zapłaty jest dzień obciążenia rachunku bankowego Zamawiającego.</w:t>
      </w:r>
    </w:p>
    <w:p w:rsidR="00B625B8" w:rsidRPr="00455D5F" w:rsidRDefault="00B625B8">
      <w:pPr>
        <w:pStyle w:val="Textbody"/>
        <w:spacing w:after="0"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981C9D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55D5F">
        <w:rPr>
          <w:rFonts w:asciiTheme="minorHAnsi" w:hAnsiTheme="minorHAnsi" w:cstheme="minorHAnsi"/>
          <w:sz w:val="22"/>
          <w:szCs w:val="22"/>
          <w:lang w:val="pl-PL"/>
        </w:rPr>
        <w:t>§ 4</w:t>
      </w:r>
    </w:p>
    <w:p w:rsidR="00B625B8" w:rsidRPr="00455D5F" w:rsidRDefault="00CF4F5A" w:rsidP="00705829">
      <w:pPr>
        <w:pStyle w:val="Textbodyindent"/>
        <w:numPr>
          <w:ilvl w:val="1"/>
          <w:numId w:val="30"/>
        </w:numPr>
        <w:spacing w:line="320" w:lineRule="atLeast"/>
        <w:ind w:firstLine="0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W ramach </w:t>
      </w:r>
      <w:r w:rsidR="00981C9D" w:rsidRPr="00455D5F">
        <w:rPr>
          <w:rFonts w:asciiTheme="minorHAnsi" w:hAnsiTheme="minorHAnsi" w:cstheme="minorHAnsi"/>
          <w:sz w:val="23"/>
          <w:szCs w:val="23"/>
          <w:lang w:val="pl-PL"/>
        </w:rPr>
        <w:t>należności, o którym mowa w § 3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ust. 1 </w:t>
      </w:r>
      <w:del w:id="15" w:author="MK Radca JKZ" w:date="2020-02-16T20:30:00Z">
        <w:r w:rsidRPr="00455D5F" w:rsidDel="00C07707">
          <w:rPr>
            <w:rFonts w:asciiTheme="minorHAnsi" w:hAnsiTheme="minorHAnsi" w:cstheme="minorHAnsi"/>
            <w:sz w:val="23"/>
            <w:szCs w:val="23"/>
            <w:lang w:val="pl-PL"/>
          </w:rPr>
          <w:delText>i 2</w:delText>
        </w:r>
      </w:del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Umowy, Wykonawca przenosi na Zamawiającego wszelkie majątkowe prawa autorskie na  polach eksploatacji, o których mowa w ust. 2, do wszelkich opracowań </w:t>
      </w:r>
      <w:r w:rsidR="00455D5F">
        <w:rPr>
          <w:rFonts w:asciiTheme="minorHAnsi" w:hAnsiTheme="minorHAnsi" w:cstheme="minorHAnsi"/>
          <w:sz w:val="23"/>
          <w:szCs w:val="23"/>
          <w:lang w:val="pl-PL"/>
        </w:rPr>
        <w:t xml:space="preserve">graficznych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>powstałych w ramach realizacji przedmiotu niniejszej umowy</w:t>
      </w:r>
      <w:r w:rsidR="00761160">
        <w:rPr>
          <w:rFonts w:asciiTheme="minorHAnsi" w:hAnsiTheme="minorHAnsi" w:cstheme="minorHAnsi"/>
          <w:sz w:val="23"/>
          <w:szCs w:val="23"/>
          <w:lang w:val="pl-PL"/>
        </w:rPr>
        <w:t>.</w:t>
      </w:r>
      <w:r w:rsid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</w:p>
    <w:p w:rsidR="00B625B8" w:rsidRPr="00455D5F" w:rsidRDefault="00CF4F5A" w:rsidP="00705829">
      <w:pPr>
        <w:pStyle w:val="Textbodyindent"/>
        <w:numPr>
          <w:ilvl w:val="1"/>
          <w:numId w:val="30"/>
        </w:numPr>
        <w:spacing w:line="320" w:lineRule="atLeast"/>
        <w:ind w:firstLine="0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Przeniesienie praw autorskich następuje z chwilą przekazania materiałów Zamawiającemu i nie jest ograniczone czasowo, ani terytorialnie. Wraz z przekazaniem Zamawiającemu materiałów wytworzonych w ramach Umowy, także w wypadku odstąpienia od umowy lub rozwiązania umowy w trakcie jej trwania niezależnie od podstaw i przyczyn odstąpienia lub rozwiązania, Wykonawca, bez składania dodatkowego oświadczenia woli, przenosi na Zamawiającego, niezależnie od wszelkich innych okoliczności, wszelkie autorskie prawa majątkowe objęte wszystkimi polami eksploatacji znanymi Stronom w dniu podpisania umowy, a w szczególności określonymi w art. 50 ustawy o prawie autorskim i prawach pokrewnych, w tym m.in. do:</w:t>
      </w:r>
    </w:p>
    <w:p w:rsidR="00B625B8" w:rsidRPr="00455D5F" w:rsidRDefault="00CF4F5A" w:rsidP="00705829">
      <w:pPr>
        <w:pStyle w:val="Textbody"/>
        <w:numPr>
          <w:ilvl w:val="0"/>
          <w:numId w:val="19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używania lub stosowania, wykorzystania w całości lub części utworu oraz dokonywania zmian utworu,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utrwalania i zwielokrotniania utworu – trwałego lub czasowego zwielokrotniania w całości lub części jakimikolwiek środkami i jakiejkolwiek formie,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obrotu oryginałem albo egzemplarzami, na których utwór utrwalono - wprowadzanie do obrotu, użyczania, sprzedaży lub najmu oryginału albo egzemplarzy,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przekazywania lub przechowywania,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rozpowszechniania utworu w sposób inny niż określony powyżej – poprzez publiczne wykonanie, wystawienie, wyświetlenie, odtworzenie oraz nadawanie i re-emitowanie, a także publiczne udostępnianie utworu w taki sposób, aby każdy mógł mieć do niego dostęp w miejscu i w czasie przez siebie wybranym,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wprowadzania do pamięci komputera wraz z prawem dokonywania rozwoju,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tłumaczenia,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3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przystosowania, modyfikacji układu, treści lub jakichkolwiek zmian, z zachowaniem wszystkich pól eksploatacji, określonych w niniejszym paragrafie, na części zmienione/zmodyfikowane, i) publikacji i wyświetlania w całości lub w części w Internecie i innych mediach bez ograniczeń,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4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produkcji i rozpowszechnianie przez Zamawiającego wszelkich materiałów promocyjnych w tym reklamowych w nieograniczonym nakładzie,</w:t>
      </w:r>
    </w:p>
    <w:p w:rsidR="00B625B8" w:rsidRPr="00455D5F" w:rsidRDefault="00CF4F5A">
      <w:pPr>
        <w:pStyle w:val="Textbody"/>
        <w:numPr>
          <w:ilvl w:val="0"/>
          <w:numId w:val="8"/>
        </w:numPr>
        <w:spacing w:line="320" w:lineRule="atLeast"/>
        <w:ind w:left="709" w:hanging="284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udostępniania z prawem do korzystania, przekazywania w całości lub części innym osobom  fizycznym i prawnym na wszystkich, lub wybranych polach eksploatacji określonych w niniejszym paragrafie.</w:t>
      </w:r>
    </w:p>
    <w:p w:rsidR="00B625B8" w:rsidRPr="00455D5F" w:rsidRDefault="0005105D" w:rsidP="0005105D">
      <w:pPr>
        <w:pStyle w:val="Textbody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3. 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>Wykonawca udziela Zamawiającemu zezwolenia na rozporządzanie i korzystanie z opracowań o których mowa w ust. 1. (prawo zależne).</w:t>
      </w:r>
    </w:p>
    <w:p w:rsidR="00B625B8" w:rsidRPr="00455D5F" w:rsidRDefault="0005105D" w:rsidP="0005105D">
      <w:pPr>
        <w:pStyle w:val="Textbody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4. 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>Ewentualne naliczenie przez Zamawiającego kar umownych i ich potrącenie z wynagrodzenia należnego Wykonawcy jest traktowane jako uiszczenie wynagrodzenia umownego i skutkuje przeniesieniem praw autorskich zgodnie z ust. 1.</w:t>
      </w:r>
    </w:p>
    <w:p w:rsidR="00B625B8" w:rsidRPr="00455D5F" w:rsidRDefault="00864169" w:rsidP="0005105D">
      <w:pPr>
        <w:pStyle w:val="Textbody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5. </w:t>
      </w:r>
      <w:r w:rsidR="00CF4F5A" w:rsidRPr="00455D5F">
        <w:rPr>
          <w:rFonts w:asciiTheme="minorHAnsi" w:hAnsiTheme="minorHAnsi" w:cstheme="minorHAnsi"/>
          <w:sz w:val="23"/>
          <w:szCs w:val="23"/>
          <w:lang w:val="pl-PL"/>
        </w:rPr>
        <w:t>Wykonawca zobowiązuje się, że realizując przedmiot umowy nie naruszy praw majątkowych osób trzecich i przekaże Zamawiającemu przedmiot umowy w stanie wolnym od obciążeń prawami osób trzecich.</w:t>
      </w:r>
    </w:p>
    <w:p w:rsidR="00B625B8" w:rsidRPr="00761160" w:rsidRDefault="00864169" w:rsidP="0005105D">
      <w:pPr>
        <w:pStyle w:val="Textbody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6. </w:t>
      </w:r>
      <w:r w:rsidR="00CF4F5A" w:rsidRPr="00761160">
        <w:rPr>
          <w:rFonts w:asciiTheme="minorHAnsi" w:hAnsiTheme="minorHAnsi" w:cstheme="minorHAnsi"/>
          <w:sz w:val="23"/>
          <w:szCs w:val="23"/>
          <w:lang w:val="pl-PL"/>
        </w:rPr>
        <w:t xml:space="preserve">Wykonawca jest odpowiedzialny względem Zamawiającego za wszelkie wady prawne </w:t>
      </w:r>
      <w:r w:rsidR="00455D5F" w:rsidRPr="00761160">
        <w:rPr>
          <w:rFonts w:asciiTheme="minorHAnsi" w:hAnsiTheme="minorHAnsi" w:cstheme="minorHAnsi"/>
          <w:sz w:val="23"/>
          <w:szCs w:val="23"/>
          <w:lang w:val="pl-PL"/>
        </w:rPr>
        <w:t xml:space="preserve">przedmiotu umowy </w:t>
      </w:r>
      <w:r w:rsidR="00CF4F5A" w:rsidRPr="00761160">
        <w:rPr>
          <w:rFonts w:asciiTheme="minorHAnsi" w:hAnsiTheme="minorHAnsi" w:cstheme="minorHAnsi"/>
          <w:sz w:val="23"/>
          <w:szCs w:val="23"/>
          <w:lang w:val="pl-PL"/>
        </w:rPr>
        <w:t>, a w szczególności za ewentualne roszczenia osób trzecich wynikające z naruszenia praw własności intelektualnej, w tym za nieprzestrzeganie przepisów ustawy z dnia 4 lutego 1994 roku o prawie autorskim i prawach pokrewnych w związku z realizacją przedmiotu umowy. Wykonawca przenosi na Zamawiającego własność nośników, na których wykonano utwory, objęte prawami autorskimi.</w:t>
      </w:r>
    </w:p>
    <w:p w:rsidR="00B625B8" w:rsidRPr="00455D5F" w:rsidRDefault="00981C9D">
      <w:pPr>
        <w:pStyle w:val="Textbody"/>
        <w:spacing w:after="0"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5</w:t>
      </w:r>
    </w:p>
    <w:p w:rsidR="00B625B8" w:rsidRPr="00455D5F" w:rsidRDefault="00CF4F5A" w:rsidP="00705829">
      <w:pPr>
        <w:pStyle w:val="Standard"/>
        <w:numPr>
          <w:ilvl w:val="0"/>
          <w:numId w:val="23"/>
        </w:numPr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Strony postanawiają, że obowiązującą formą odszkodowania będą kary umowne.</w:t>
      </w:r>
    </w:p>
    <w:p w:rsidR="00B625B8" w:rsidRPr="00455D5F" w:rsidRDefault="00CF4F5A" w:rsidP="00705829">
      <w:pPr>
        <w:pStyle w:val="Standard"/>
        <w:numPr>
          <w:ilvl w:val="0"/>
          <w:numId w:val="23"/>
        </w:numPr>
        <w:tabs>
          <w:tab w:val="left" w:pos="360"/>
        </w:tabs>
        <w:spacing w:line="320" w:lineRule="atLeast"/>
        <w:jc w:val="both"/>
        <w:rPr>
          <w:rFonts w:asciiTheme="minorHAnsi" w:hAnsiTheme="minorHAnsi" w:cstheme="minorHAnsi"/>
          <w:bCs/>
          <w:iCs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bCs/>
          <w:iCs/>
          <w:sz w:val="23"/>
          <w:szCs w:val="23"/>
          <w:lang w:val="pl-PL"/>
        </w:rPr>
        <w:t xml:space="preserve">W przypadku rozwiązania umowy bądź odstąpienia - przez którąkolwiek ze Stron - od umowy z przyczyn leżących po stronie  Wykonawcy, </w:t>
      </w:r>
      <w:r w:rsidR="00455D5F">
        <w:rPr>
          <w:rFonts w:asciiTheme="minorHAnsi" w:hAnsiTheme="minorHAnsi" w:cstheme="minorHAnsi"/>
          <w:bCs/>
          <w:iCs/>
          <w:sz w:val="23"/>
          <w:szCs w:val="23"/>
          <w:lang w:val="pl-PL"/>
        </w:rPr>
        <w:t xml:space="preserve">Wykonawca </w:t>
      </w:r>
      <w:r w:rsidRPr="00455D5F">
        <w:rPr>
          <w:rFonts w:asciiTheme="minorHAnsi" w:hAnsiTheme="minorHAnsi" w:cstheme="minorHAnsi"/>
          <w:bCs/>
          <w:iCs/>
          <w:sz w:val="23"/>
          <w:szCs w:val="23"/>
          <w:lang w:val="pl-PL"/>
        </w:rPr>
        <w:t xml:space="preserve">zapłaci Zamawiającemu karę umowną w wysokości 20 %  </w:t>
      </w:r>
      <w:r w:rsidR="00455D5F">
        <w:rPr>
          <w:rFonts w:asciiTheme="minorHAnsi" w:hAnsiTheme="minorHAnsi" w:cstheme="minorHAnsi"/>
          <w:bCs/>
          <w:iCs/>
          <w:sz w:val="23"/>
          <w:szCs w:val="23"/>
          <w:lang w:val="pl-PL"/>
        </w:rPr>
        <w:t xml:space="preserve">wynagrodzenia umownego brutto, o którym mowa w § 3 ust. 1 umowy. </w:t>
      </w:r>
    </w:p>
    <w:p w:rsidR="00B625B8" w:rsidRPr="00455D5F" w:rsidRDefault="00CF4F5A" w:rsidP="00705829">
      <w:pPr>
        <w:pStyle w:val="Standard"/>
        <w:numPr>
          <w:ilvl w:val="0"/>
          <w:numId w:val="23"/>
        </w:numPr>
        <w:tabs>
          <w:tab w:val="left" w:pos="360"/>
        </w:tabs>
        <w:spacing w:line="320" w:lineRule="atLeast"/>
        <w:jc w:val="both"/>
        <w:rPr>
          <w:rFonts w:asciiTheme="minorHAnsi" w:hAnsiTheme="minorHAnsi" w:cstheme="minorHAnsi"/>
          <w:bCs/>
          <w:iCs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bCs/>
          <w:iCs/>
          <w:sz w:val="23"/>
          <w:szCs w:val="23"/>
          <w:lang w:val="pl-PL"/>
        </w:rPr>
        <w:t xml:space="preserve">W przypadku rozwiązania umowy przez Zamawiającego z jego wyłącznej winy, czy odstąpienia od umowy z przyczyn wyłącznie zawinionych przez Zamawiającego, zapłaci on Wykonawcy karę umowną w wysokości 20 % </w:t>
      </w:r>
      <w:r w:rsidR="00455D5F">
        <w:rPr>
          <w:rFonts w:asciiTheme="minorHAnsi" w:hAnsiTheme="minorHAnsi" w:cstheme="minorHAnsi"/>
          <w:bCs/>
          <w:iCs/>
          <w:sz w:val="23"/>
          <w:szCs w:val="23"/>
          <w:lang w:val="pl-PL"/>
        </w:rPr>
        <w:t xml:space="preserve">wynagrodzenia umownego brutto, o którym mowa w § 3 ust. 1 umowy. </w:t>
      </w:r>
    </w:p>
    <w:p w:rsidR="00B625B8" w:rsidRPr="00455D5F" w:rsidRDefault="00CF4F5A" w:rsidP="00705829">
      <w:pPr>
        <w:pStyle w:val="Standard"/>
        <w:numPr>
          <w:ilvl w:val="0"/>
          <w:numId w:val="23"/>
        </w:numPr>
        <w:tabs>
          <w:tab w:val="left" w:pos="360"/>
        </w:tabs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W przypadku nieprawidłowego lub nienależytego wykonywania umowy, z przyczyn leżących po stronie Wykonawcy, Zamawiający może nałożyć na Wykonawcę karę umowną w  wysokości </w:t>
      </w:r>
      <w:r w:rsidR="00761160">
        <w:rPr>
          <w:rFonts w:asciiTheme="minorHAnsi" w:hAnsiTheme="minorHAnsi" w:cstheme="minorHAnsi"/>
          <w:sz w:val="23"/>
          <w:szCs w:val="23"/>
          <w:lang w:val="pl-PL"/>
        </w:rPr>
        <w:t xml:space="preserve">100 zł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="00564660">
        <w:rPr>
          <w:rFonts w:asciiTheme="minorHAnsi" w:hAnsiTheme="minorHAnsi" w:cstheme="minorHAnsi"/>
          <w:sz w:val="23"/>
          <w:szCs w:val="23"/>
          <w:lang w:val="pl-PL"/>
        </w:rPr>
        <w:t xml:space="preserve">za każdy dzień zwłoki w wykonaniu przedmiotu umowy ponad termin, o którym mowa w § 1 ust. 3 umowy. </w:t>
      </w:r>
    </w:p>
    <w:p w:rsidR="00B625B8" w:rsidRPr="00455D5F" w:rsidRDefault="00CF4F5A" w:rsidP="00705829">
      <w:pPr>
        <w:pStyle w:val="Standard"/>
        <w:numPr>
          <w:ilvl w:val="0"/>
          <w:numId w:val="23"/>
        </w:numPr>
        <w:tabs>
          <w:tab w:val="left" w:pos="360"/>
        </w:tabs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Stosowanie kar umownych jest niezależne od postanowień umowy w zakresie jej rozwiązania</w:t>
      </w:r>
      <w:r w:rsidR="00564660">
        <w:rPr>
          <w:rFonts w:asciiTheme="minorHAnsi" w:hAnsiTheme="minorHAnsi" w:cstheme="minorHAnsi"/>
          <w:sz w:val="23"/>
          <w:szCs w:val="23"/>
          <w:lang w:val="pl-PL"/>
        </w:rPr>
        <w:t>/odstąpienia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>.</w:t>
      </w:r>
    </w:p>
    <w:p w:rsidR="00B625B8" w:rsidRDefault="00CF4F5A" w:rsidP="00705829">
      <w:pPr>
        <w:pStyle w:val="Standard"/>
        <w:numPr>
          <w:ilvl w:val="0"/>
          <w:numId w:val="23"/>
        </w:numPr>
        <w:tabs>
          <w:tab w:val="left" w:pos="360"/>
        </w:tabs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Jeżeli wysokość zastosowanych kar umownych nie pokrywa poniesionej szkody, Udzielający Zamówienia zastrzega sobie prawo dochodzenia odszkodowania uzupełn</w:t>
      </w:r>
      <w:r w:rsidR="00BD2713">
        <w:rPr>
          <w:rFonts w:asciiTheme="minorHAnsi" w:hAnsiTheme="minorHAnsi" w:cstheme="minorHAnsi"/>
          <w:sz w:val="23"/>
          <w:szCs w:val="23"/>
          <w:lang w:val="pl-PL"/>
        </w:rPr>
        <w:t>iającego na zasadach ogólnych.</w:t>
      </w:r>
    </w:p>
    <w:p w:rsidR="00BD2713" w:rsidRPr="00455D5F" w:rsidRDefault="00BD2713" w:rsidP="00705829">
      <w:pPr>
        <w:pStyle w:val="Standard"/>
        <w:numPr>
          <w:ilvl w:val="0"/>
          <w:numId w:val="23"/>
        </w:numPr>
        <w:tabs>
          <w:tab w:val="left" w:pos="360"/>
        </w:tabs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>
        <w:rPr>
          <w:rFonts w:asciiTheme="minorHAnsi" w:hAnsiTheme="minorHAnsi" w:cstheme="minorHAnsi"/>
          <w:sz w:val="23"/>
          <w:szCs w:val="23"/>
          <w:lang w:val="pl-PL"/>
        </w:rPr>
        <w:t xml:space="preserve">Kara umowna płatna będzie przez Wykonawcę na podstawie wystawionej przez Zamawiającego noty obciążeniowej </w:t>
      </w:r>
      <w:r w:rsidR="00052A31">
        <w:rPr>
          <w:rFonts w:asciiTheme="minorHAnsi" w:hAnsiTheme="minorHAnsi" w:cstheme="minorHAnsi"/>
          <w:sz w:val="23"/>
          <w:szCs w:val="23"/>
          <w:lang w:val="pl-PL"/>
        </w:rPr>
        <w:t xml:space="preserve">w terminie 7 dni od dnia jej doręczenia Wykonawcy na podany w jej treści numer rachunku bankowego Zamawiającego. Wykonawca wyraża zgodę na potrącenie kar umownych z przysługującego mu wynagrodzenia. </w:t>
      </w:r>
    </w:p>
    <w:p w:rsidR="00B625B8" w:rsidRPr="00455D5F" w:rsidRDefault="00B625B8">
      <w:pPr>
        <w:pStyle w:val="Standard"/>
        <w:tabs>
          <w:tab w:val="left" w:pos="748"/>
          <w:tab w:val="left" w:pos="1108"/>
          <w:tab w:val="left" w:pos="7738"/>
        </w:tabs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981C9D">
      <w:pPr>
        <w:pStyle w:val="Standard"/>
        <w:spacing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6</w:t>
      </w:r>
    </w:p>
    <w:p w:rsidR="00B625B8" w:rsidRPr="00455D5F" w:rsidRDefault="00CF4F5A" w:rsidP="00705829">
      <w:pPr>
        <w:pStyle w:val="Standard"/>
        <w:numPr>
          <w:ilvl w:val="0"/>
          <w:numId w:val="24"/>
        </w:numPr>
        <w:spacing w:line="320" w:lineRule="atLeast"/>
        <w:ind w:left="0" w:firstLine="360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Zamawiającemu przysługuje prawo odstąpienia od umowy:</w:t>
      </w:r>
    </w:p>
    <w:p w:rsidR="00B625B8" w:rsidRPr="00455D5F" w:rsidRDefault="00CF4F5A" w:rsidP="00705829">
      <w:pPr>
        <w:pStyle w:val="Standard"/>
        <w:numPr>
          <w:ilvl w:val="1"/>
          <w:numId w:val="25"/>
        </w:numPr>
        <w:tabs>
          <w:tab w:val="left" w:pos="900"/>
        </w:tabs>
        <w:spacing w:line="320" w:lineRule="atLeast"/>
        <w:ind w:left="709" w:hanging="709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</w:t>
      </w:r>
    </w:p>
    <w:p w:rsidR="00B625B8" w:rsidRPr="00455D5F" w:rsidRDefault="00CF4F5A" w:rsidP="00705829">
      <w:pPr>
        <w:pStyle w:val="Standard"/>
        <w:numPr>
          <w:ilvl w:val="1"/>
          <w:numId w:val="25"/>
        </w:numPr>
        <w:tabs>
          <w:tab w:val="left" w:pos="900"/>
        </w:tabs>
        <w:spacing w:line="320" w:lineRule="atLeast"/>
        <w:ind w:left="709" w:hanging="709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Zostanie ogłoszona upadłość lub likwidacja firmy Wykonawcy,</w:t>
      </w:r>
    </w:p>
    <w:p w:rsidR="00B625B8" w:rsidRPr="00455D5F" w:rsidRDefault="00CF4F5A" w:rsidP="00705829">
      <w:pPr>
        <w:pStyle w:val="Standard"/>
        <w:numPr>
          <w:ilvl w:val="1"/>
          <w:numId w:val="25"/>
        </w:numPr>
        <w:tabs>
          <w:tab w:val="left" w:pos="900"/>
        </w:tabs>
        <w:spacing w:line="320" w:lineRule="atLeast"/>
        <w:ind w:left="709" w:hanging="709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gdy Wykonawca </w:t>
      </w:r>
      <w:del w:id="16" w:author="MK Radca JKZ" w:date="2020-02-16T20:33:00Z">
        <w:r w:rsidRPr="00455D5F" w:rsidDel="00493AE2">
          <w:rPr>
            <w:rFonts w:asciiTheme="minorHAnsi" w:hAnsiTheme="minorHAnsi" w:cstheme="minorHAnsi"/>
            <w:sz w:val="23"/>
            <w:szCs w:val="23"/>
            <w:lang w:val="pl-PL"/>
          </w:rPr>
          <w:delText>co najmniej dwukrotnie</w:delText>
        </w:r>
      </w:del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Pr="00455D5F">
        <w:rPr>
          <w:rFonts w:asciiTheme="minorHAnsi" w:hAnsiTheme="minorHAnsi" w:cstheme="minorHAnsi"/>
          <w:bCs/>
          <w:iCs/>
          <w:sz w:val="23"/>
          <w:szCs w:val="23"/>
          <w:lang w:val="pl-PL"/>
        </w:rPr>
        <w:t xml:space="preserve">dopuścił się zwłoki w wykonaniu </w:t>
      </w:r>
      <w:ins w:id="17" w:author="MK Radca JKZ" w:date="2020-02-16T20:34:00Z">
        <w:r w:rsidR="00493AE2">
          <w:rPr>
            <w:rFonts w:asciiTheme="minorHAnsi" w:hAnsiTheme="minorHAnsi" w:cstheme="minorHAnsi"/>
            <w:bCs/>
            <w:iCs/>
            <w:sz w:val="23"/>
            <w:szCs w:val="23"/>
            <w:lang w:val="pl-PL"/>
          </w:rPr>
          <w:t xml:space="preserve">przedmiotu zamówienia 7 dni ponad termin, o którym mowa w </w:t>
        </w:r>
      </w:ins>
      <w:ins w:id="18" w:author="MK Radca JKZ" w:date="2020-02-16T20:35:00Z">
        <w:r w:rsidR="00493AE2">
          <w:rPr>
            <w:rFonts w:asciiTheme="minorHAnsi" w:hAnsiTheme="minorHAnsi" w:cstheme="minorHAnsi"/>
            <w:bCs/>
            <w:iCs/>
            <w:sz w:val="23"/>
            <w:szCs w:val="23"/>
            <w:lang w:val="pl-PL"/>
          </w:rPr>
          <w:t xml:space="preserve">§ 1 ust. 3, </w:t>
        </w:r>
      </w:ins>
      <w:del w:id="19" w:author="MK Radca JKZ" w:date="2020-02-16T20:34:00Z">
        <w:r w:rsidRPr="00455D5F" w:rsidDel="00493AE2">
          <w:rPr>
            <w:rFonts w:asciiTheme="minorHAnsi" w:hAnsiTheme="minorHAnsi" w:cstheme="minorHAnsi"/>
            <w:bCs/>
            <w:iCs/>
            <w:sz w:val="23"/>
            <w:szCs w:val="23"/>
            <w:lang w:val="pl-PL"/>
          </w:rPr>
          <w:delText>obowiązków umownych,</w:delText>
        </w:r>
      </w:del>
    </w:p>
    <w:p w:rsidR="00B625B8" w:rsidRPr="00455D5F" w:rsidRDefault="00CF4F5A" w:rsidP="00705829">
      <w:pPr>
        <w:pStyle w:val="Standard"/>
        <w:numPr>
          <w:ilvl w:val="2"/>
          <w:numId w:val="24"/>
        </w:numPr>
        <w:tabs>
          <w:tab w:val="left" w:pos="1800"/>
        </w:tabs>
        <w:spacing w:line="320" w:lineRule="atLeast"/>
        <w:ind w:left="284"/>
        <w:jc w:val="both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 terminie 30 dni od powzięcia wiadomości o powyższych okolicznościach. W takim wypadku Wykonawca może żądać jedynie wynagrodzenia należnego mu z tytułu wykonania części umowy.</w:t>
      </w:r>
    </w:p>
    <w:p w:rsidR="00B625B8" w:rsidRPr="00455D5F" w:rsidRDefault="00CF4F5A" w:rsidP="00705829">
      <w:pPr>
        <w:pStyle w:val="Standard"/>
        <w:numPr>
          <w:ilvl w:val="0"/>
          <w:numId w:val="24"/>
        </w:numPr>
        <w:tabs>
          <w:tab w:val="left" w:pos="360"/>
          <w:tab w:val="left" w:pos="720"/>
        </w:tabs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Odstąpienie od umowy powinno nastąpić w formie pisemnej pod rygorem nieważności takiego oświadczenia i powinno zawierać uzasadnienie.</w:t>
      </w:r>
    </w:p>
    <w:p w:rsidR="00B625B8" w:rsidRPr="00455D5F" w:rsidRDefault="00B625B8">
      <w:pPr>
        <w:pStyle w:val="Standard"/>
        <w:tabs>
          <w:tab w:val="left" w:pos="360"/>
        </w:tabs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981C9D" w:rsidP="00232279">
      <w:pPr>
        <w:pStyle w:val="Textbody"/>
        <w:spacing w:after="0"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7</w:t>
      </w:r>
    </w:p>
    <w:p w:rsidR="00B625B8" w:rsidRPr="00455D5F" w:rsidRDefault="00CF4F5A" w:rsidP="00705829">
      <w:pPr>
        <w:pStyle w:val="Textbody"/>
        <w:numPr>
          <w:ilvl w:val="0"/>
          <w:numId w:val="26"/>
        </w:numPr>
        <w:spacing w:after="0"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Umowa może być rozwiązana</w:t>
      </w:r>
      <w:r w:rsidR="00564660">
        <w:rPr>
          <w:rFonts w:asciiTheme="minorHAnsi" w:hAnsiTheme="minorHAnsi" w:cstheme="minorHAnsi"/>
          <w:sz w:val="23"/>
          <w:szCs w:val="23"/>
          <w:lang w:val="pl-PL"/>
        </w:rPr>
        <w:t xml:space="preserve"> bez okresu wypowiedzenia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>:</w:t>
      </w:r>
    </w:p>
    <w:p w:rsidR="00B625B8" w:rsidRPr="00455D5F" w:rsidRDefault="00564660" w:rsidP="00705829">
      <w:pPr>
        <w:pStyle w:val="Standarduser"/>
        <w:numPr>
          <w:ilvl w:val="2"/>
          <w:numId w:val="27"/>
        </w:numPr>
        <w:autoSpaceDE w:val="0"/>
        <w:spacing w:line="320" w:lineRule="atLeast"/>
        <w:ind w:left="709" w:hanging="42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w przypadku </w:t>
      </w:r>
      <w:r w:rsidR="00CF4F5A" w:rsidRPr="00455D5F">
        <w:rPr>
          <w:rFonts w:asciiTheme="minorHAnsi" w:hAnsiTheme="minorHAnsi" w:cstheme="minorHAnsi"/>
          <w:sz w:val="23"/>
          <w:szCs w:val="23"/>
        </w:rPr>
        <w:t>zakończenia realizacji Projektu przez Zamawiającego,</w:t>
      </w:r>
    </w:p>
    <w:p w:rsidR="00B625B8" w:rsidRPr="00455D5F" w:rsidRDefault="00CF4F5A" w:rsidP="00705829">
      <w:pPr>
        <w:pStyle w:val="Standarduser"/>
        <w:numPr>
          <w:ilvl w:val="2"/>
          <w:numId w:val="27"/>
        </w:numPr>
        <w:autoSpaceDE w:val="0"/>
        <w:spacing w:line="320" w:lineRule="atLeast"/>
        <w:ind w:left="709" w:hanging="425"/>
        <w:jc w:val="both"/>
        <w:rPr>
          <w:rFonts w:asciiTheme="minorHAnsi" w:hAnsiTheme="minorHAnsi" w:cstheme="minorHAnsi"/>
          <w:sz w:val="23"/>
          <w:szCs w:val="23"/>
        </w:rPr>
      </w:pPr>
      <w:r w:rsidRPr="00455D5F">
        <w:rPr>
          <w:rFonts w:asciiTheme="minorHAnsi" w:hAnsiTheme="minorHAnsi" w:cstheme="minorHAnsi"/>
          <w:sz w:val="23"/>
          <w:szCs w:val="23"/>
        </w:rPr>
        <w:t>przez Zamawiającego bez zachowania okresu wypowiedzenia w przypadku gdy Wykonawca rażąco naru</w:t>
      </w:r>
      <w:r w:rsidR="00981C9D" w:rsidRPr="00455D5F">
        <w:rPr>
          <w:rFonts w:asciiTheme="minorHAnsi" w:hAnsiTheme="minorHAnsi" w:cstheme="minorHAnsi"/>
          <w:sz w:val="23"/>
          <w:szCs w:val="23"/>
        </w:rPr>
        <w:t>sza istotne postanowienia umowy.</w:t>
      </w:r>
    </w:p>
    <w:p w:rsidR="00B625B8" w:rsidRDefault="00CF4F5A" w:rsidP="00705829">
      <w:pPr>
        <w:pStyle w:val="Textbody"/>
        <w:numPr>
          <w:ilvl w:val="0"/>
          <w:numId w:val="26"/>
        </w:numPr>
        <w:spacing w:after="0" w:line="320" w:lineRule="atLeast"/>
        <w:jc w:val="both"/>
        <w:rPr>
          <w:rFonts w:asciiTheme="minorHAnsi" w:hAnsiTheme="minorHAnsi" w:cstheme="minorHAnsi"/>
          <w:color w:val="000000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color w:val="000000"/>
          <w:sz w:val="23"/>
          <w:szCs w:val="23"/>
          <w:lang w:val="pl-PL"/>
        </w:rPr>
        <w:t>Oświadczenie o wypowiedzeniu wymaga formy pisemnej pod rygorem nieważności.</w:t>
      </w:r>
    </w:p>
    <w:p w:rsidR="00B363EE" w:rsidRPr="00761160" w:rsidRDefault="00B363EE" w:rsidP="00705829">
      <w:pPr>
        <w:pStyle w:val="Textbody"/>
        <w:numPr>
          <w:ilvl w:val="0"/>
          <w:numId w:val="26"/>
        </w:numPr>
        <w:spacing w:after="0" w:line="320" w:lineRule="atLeast"/>
        <w:jc w:val="both"/>
        <w:rPr>
          <w:rFonts w:asciiTheme="minorHAnsi" w:hAnsiTheme="minorHAnsi" w:cstheme="minorHAnsi"/>
          <w:color w:val="000000"/>
          <w:sz w:val="23"/>
          <w:szCs w:val="23"/>
          <w:lang w:val="pl-PL"/>
        </w:rPr>
      </w:pPr>
      <w:r>
        <w:rPr>
          <w:rFonts w:asciiTheme="minorHAnsi" w:hAnsiTheme="minorHAnsi" w:cstheme="minorHAnsi"/>
          <w:color w:val="000000"/>
          <w:sz w:val="23"/>
          <w:szCs w:val="23"/>
          <w:lang w:val="pl-PL"/>
        </w:rPr>
        <w:t>Zamawiający może rozwiązać umowę z zachowaniem 2-tygodniowego okresu wypowiedzenia</w:t>
      </w:r>
      <w:r w:rsidR="00761160">
        <w:rPr>
          <w:rFonts w:asciiTheme="minorHAnsi" w:hAnsiTheme="minorHAnsi" w:cstheme="minorHAnsi"/>
          <w:color w:val="000000"/>
          <w:sz w:val="23"/>
          <w:szCs w:val="23"/>
          <w:lang w:val="pl-PL"/>
        </w:rPr>
        <w:t>.</w:t>
      </w:r>
    </w:p>
    <w:p w:rsidR="00B625B8" w:rsidRPr="00455D5F" w:rsidRDefault="00B625B8">
      <w:pPr>
        <w:pStyle w:val="Textbody"/>
        <w:spacing w:after="0" w:line="320" w:lineRule="atLeast"/>
        <w:rPr>
          <w:rFonts w:asciiTheme="minorHAnsi" w:hAnsiTheme="minorHAnsi" w:cstheme="minorHAnsi"/>
          <w:color w:val="000000"/>
          <w:sz w:val="23"/>
          <w:szCs w:val="23"/>
          <w:lang w:val="pl-PL"/>
        </w:rPr>
      </w:pPr>
    </w:p>
    <w:p w:rsidR="00B625B8" w:rsidRPr="00455D5F" w:rsidRDefault="00CF4F5A">
      <w:pPr>
        <w:pStyle w:val="Textbody"/>
        <w:spacing w:after="0" w:line="320" w:lineRule="atLeast"/>
        <w:jc w:val="center"/>
        <w:rPr>
          <w:rFonts w:asciiTheme="minorHAnsi" w:hAnsiTheme="minorHAnsi" w:cstheme="minorHAnsi"/>
          <w:color w:val="000000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color w:val="000000"/>
          <w:sz w:val="23"/>
          <w:szCs w:val="23"/>
          <w:lang w:val="pl-PL"/>
        </w:rPr>
        <w:t xml:space="preserve">§ </w:t>
      </w:r>
      <w:r w:rsidR="00981C9D" w:rsidRPr="00455D5F">
        <w:rPr>
          <w:rFonts w:asciiTheme="minorHAnsi" w:hAnsiTheme="minorHAnsi" w:cstheme="minorHAnsi"/>
          <w:color w:val="000000"/>
          <w:sz w:val="23"/>
          <w:szCs w:val="23"/>
          <w:lang w:val="pl-PL"/>
        </w:rPr>
        <w:t>8</w:t>
      </w:r>
    </w:p>
    <w:p w:rsidR="00B625B8" w:rsidRPr="00455D5F" w:rsidRDefault="00CF4F5A" w:rsidP="00705829">
      <w:pPr>
        <w:pStyle w:val="Standard"/>
        <w:numPr>
          <w:ilvl w:val="0"/>
          <w:numId w:val="20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</w:pPr>
      <w:bookmarkStart w:id="20" w:name="_Hlk530039798"/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  <w:t>W celu realizacji postanowień niniejszego paragrafu ustala się, że „informacja poufna” oznacza informację techniczną, technologiczną, organizacyjną i/lub handlową otrzymaną lub uzyskaną w sposób zamierzony lub niezamierzony od drugiej strony w formie pisemnej, ustnej, czy też elektronicznej, w związku z realizacją niniejszej umowy. „Informacje poufne” to w szczególności informacje, które strony otrzymały bezpośrednio od siebie nawzajem, a także za pośrednictwem osób działających w imieniu drugiej strony lub osób trzecich, nieujawnione przez stronę, której dotyczą do publicznej wiadomości w sposób uniemożliwiający zapoznanie się z nimi przez nieoznaczony krąg osób.</w:t>
      </w:r>
    </w:p>
    <w:p w:rsidR="00B625B8" w:rsidRPr="00455D5F" w:rsidRDefault="00CF4F5A">
      <w:pPr>
        <w:pStyle w:val="Standard"/>
        <w:numPr>
          <w:ilvl w:val="0"/>
          <w:numId w:val="16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</w:pPr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  <w:t>W przypadku wątpliwości, czy określona informacja stanowi informację poufną, strona zobowiązana do zachowania tajemnicy, zwróci się do drugiej strony o wyjaśnienie wątpliwości.</w:t>
      </w:r>
    </w:p>
    <w:p w:rsidR="00B625B8" w:rsidRPr="00455D5F" w:rsidRDefault="00CF4F5A">
      <w:pPr>
        <w:pStyle w:val="Standard"/>
        <w:numPr>
          <w:ilvl w:val="0"/>
          <w:numId w:val="16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</w:pPr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  <w:t>W związku z powierzeniem informacji poufnych stronie, dana strona zobowiązana jest do zachowania ich poufności oraz zapewnienia ich ochrony w stopniu, co najmniej, równym poziomowi ochrony, na jakim chroni własne informacje poufne, nie mniejszym jednak niż uzasadniony w danych okolicznościach, a wynikającym z profesjonalnego charakteru działalności stron.</w:t>
      </w:r>
    </w:p>
    <w:p w:rsidR="00B625B8" w:rsidRPr="00455D5F" w:rsidRDefault="00CF4F5A">
      <w:pPr>
        <w:pStyle w:val="Standard"/>
        <w:numPr>
          <w:ilvl w:val="0"/>
          <w:numId w:val="16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</w:pPr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  <w:t>Strony zobowiązują się korzystać z wszelkich informacji poufnych wyłącznie w celu realizacji umowy, nie ujawniać ich osobom trzecim i nie upubliczniać bez pisemnej zgody strony, której informacje poufne dotyczą.</w:t>
      </w:r>
    </w:p>
    <w:p w:rsidR="00B625B8" w:rsidRPr="00455D5F" w:rsidRDefault="00CF4F5A">
      <w:pPr>
        <w:pStyle w:val="Standard"/>
        <w:numPr>
          <w:ilvl w:val="0"/>
          <w:numId w:val="16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</w:pPr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  <w:t>Nie stanowi uchybienia obowiązku zachowania w tajemnicy informacji poufnych, ujawnienie takich informacji w wyniku zobowiązania nałożonego przez uprawniony organ administracji publicznej. Strona, która zobowiązana zostanie przez uprawniony organ do ujawnienia informacji poufnej, niezwłocznie zawiadomi o tym stronę przeciwną.</w:t>
      </w:r>
    </w:p>
    <w:p w:rsidR="00B625B8" w:rsidRPr="00455D5F" w:rsidRDefault="00CF4F5A">
      <w:pPr>
        <w:pStyle w:val="Standard"/>
        <w:numPr>
          <w:ilvl w:val="0"/>
          <w:numId w:val="16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</w:pPr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  <w:t>Strony zobowiązują się do dołożenia wszelkich starań w celu zapewnienia, aby środki łączności wykorzystywane przez nie do odbioru, przekazywania oraz przechowywania informacji gwarantowały zabezpieczenie informacji poufnych przed dostępem osób trzecich nieupoważnionych do zapoznania się z nimi.</w:t>
      </w:r>
    </w:p>
    <w:p w:rsidR="00B625B8" w:rsidRPr="00455D5F" w:rsidRDefault="00CF4F5A">
      <w:pPr>
        <w:pStyle w:val="Standard"/>
        <w:numPr>
          <w:ilvl w:val="0"/>
          <w:numId w:val="16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</w:pPr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 w:eastAsia="ar-SA"/>
        </w:rPr>
        <w:t>Obowiązek zachowania tajemnicy informacji poufnych obciąża strony przez okres obowiązywania umowy a także, przez okres jednego roku licząc od daty zakończenia jej obowiązywania.</w:t>
      </w:r>
    </w:p>
    <w:p w:rsidR="00B625B8" w:rsidRPr="00455D5F" w:rsidRDefault="00CF4F5A">
      <w:pPr>
        <w:pStyle w:val="Standard"/>
        <w:numPr>
          <w:ilvl w:val="0"/>
          <w:numId w:val="16"/>
        </w:numPr>
        <w:tabs>
          <w:tab w:val="left" w:pos="852"/>
        </w:tabs>
        <w:spacing w:line="320" w:lineRule="atLeast"/>
        <w:ind w:left="426" w:hanging="426"/>
        <w:jc w:val="both"/>
        <w:rPr>
          <w:rFonts w:asciiTheme="minorHAnsi" w:eastAsia="Calibri" w:hAnsiTheme="minorHAnsi" w:cstheme="minorHAnsi"/>
          <w:color w:val="000000"/>
          <w:sz w:val="23"/>
          <w:szCs w:val="23"/>
          <w:lang w:val="pl-PL"/>
        </w:rPr>
      </w:pPr>
      <w:r w:rsidRPr="00455D5F">
        <w:rPr>
          <w:rFonts w:asciiTheme="minorHAnsi" w:eastAsia="Calibri" w:hAnsiTheme="minorHAnsi" w:cstheme="minorHAnsi"/>
          <w:color w:val="000000"/>
          <w:sz w:val="23"/>
          <w:szCs w:val="23"/>
          <w:lang w:val="pl-PL"/>
        </w:rPr>
        <w:t>Wykonawca przystępując do realizacji niniejszej umowy zobowiązuje się ponadto do zawarcia z Zamawiającym umowy powierzenia przetwarzania danych osobowych na zasadach określonych przez Zamawiającego stosownie do art. 28 ust. 3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U. UE. L. z 2016 r. Nr 119, str. 1 z późn. zm.).</w:t>
      </w:r>
    </w:p>
    <w:bookmarkEnd w:id="20"/>
    <w:p w:rsidR="00761160" w:rsidRDefault="00761160">
      <w:pPr>
        <w:pStyle w:val="Textbody"/>
        <w:spacing w:after="0" w:line="320" w:lineRule="atLeast"/>
        <w:jc w:val="center"/>
        <w:rPr>
          <w:rFonts w:asciiTheme="minorHAnsi" w:hAnsiTheme="minorHAnsi" w:cstheme="minorHAnsi"/>
          <w:color w:val="000000"/>
          <w:sz w:val="23"/>
          <w:szCs w:val="23"/>
          <w:lang w:val="pl-PL"/>
        </w:rPr>
      </w:pPr>
    </w:p>
    <w:p w:rsidR="00B625B8" w:rsidRPr="00455D5F" w:rsidRDefault="00981C9D">
      <w:pPr>
        <w:pStyle w:val="Textbody"/>
        <w:spacing w:after="0"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9</w:t>
      </w:r>
    </w:p>
    <w:p w:rsidR="00B625B8" w:rsidRPr="00455D5F" w:rsidRDefault="00CF4F5A" w:rsidP="00705829">
      <w:pPr>
        <w:pStyle w:val="Textbodyindent"/>
        <w:numPr>
          <w:ilvl w:val="0"/>
          <w:numId w:val="28"/>
        </w:numPr>
        <w:tabs>
          <w:tab w:val="left" w:pos="426"/>
        </w:tabs>
        <w:spacing w:line="320" w:lineRule="atLeast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Zakazuje się zmian postanowień zawartej umowy w stosunku do treści oferty, na podstawie której dokonano wyboru Wykonawcy, z wyjątkiem sytuacji przewidzianych w niniejszej umowie oraz w treści zapytania ofertowego</w:t>
      </w:r>
      <w:ins w:id="21" w:author="MK Radca JKZ" w:date="2020-02-16T20:36:00Z">
        <w:r w:rsidR="00493AE2">
          <w:rPr>
            <w:rFonts w:asciiTheme="minorHAnsi" w:hAnsiTheme="minorHAnsi" w:cstheme="minorHAnsi"/>
            <w:sz w:val="23"/>
            <w:szCs w:val="23"/>
            <w:lang w:val="pl-PL"/>
          </w:rPr>
          <w:t>,</w:t>
        </w:r>
      </w:ins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w szczególności w sytuacji gdy łączna wartość zmian jest mniejsza niż kwoty określone w przepisach wydanych na podstawie art. 11 ust. 8 ustawy Prawo zamówień publicznych i jest mniejsza od 10% przewidywanej wartości zamówienia określonej w umowie.</w:t>
      </w:r>
    </w:p>
    <w:p w:rsidR="00B625B8" w:rsidRPr="00455D5F" w:rsidRDefault="00CF4F5A" w:rsidP="00705829">
      <w:pPr>
        <w:pStyle w:val="Textbodyindent"/>
        <w:numPr>
          <w:ilvl w:val="0"/>
          <w:numId w:val="28"/>
        </w:numPr>
        <w:tabs>
          <w:tab w:val="left" w:pos="426"/>
        </w:tabs>
        <w:spacing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Zmiana umowy wymaga formy pisemnej pod rygorem nieważności.</w:t>
      </w:r>
    </w:p>
    <w:p w:rsidR="00B625B8" w:rsidRPr="00455D5F" w:rsidRDefault="00CF4F5A" w:rsidP="00705829">
      <w:pPr>
        <w:pStyle w:val="Textbodyindent"/>
        <w:numPr>
          <w:ilvl w:val="0"/>
          <w:numId w:val="28"/>
        </w:numPr>
        <w:tabs>
          <w:tab w:val="left" w:pos="426"/>
        </w:tabs>
        <w:spacing w:line="320" w:lineRule="atLeast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pacing w:val="-3"/>
          <w:sz w:val="23"/>
          <w:szCs w:val="23"/>
          <w:lang w:val="pl-PL"/>
        </w:rPr>
        <w:t>Strony dopuszczają możliwość zmiany umowy w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przypadku zmiany w trakcie realizacji umowy stawek podatku od towarów i usług</w:t>
      </w:r>
    </w:p>
    <w:p w:rsidR="00356F6D" w:rsidRPr="00455D5F" w:rsidRDefault="00CF4F5A" w:rsidP="00705829">
      <w:pPr>
        <w:pStyle w:val="Textbodyindent"/>
        <w:numPr>
          <w:ilvl w:val="0"/>
          <w:numId w:val="28"/>
        </w:numPr>
        <w:tabs>
          <w:tab w:val="left" w:pos="426"/>
        </w:tabs>
        <w:spacing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Strony dopuszczają możliwość zmiany warunków umowy, terminu wykonania zamówienia w sytuacji zaistnienia okoliczności powodujących konieczność wprowadzenia zmian, niezależnych od wykonawcy, których nie dało się wcześniej przewidzieć.</w:t>
      </w:r>
    </w:p>
    <w:p w:rsidR="00B625B8" w:rsidRDefault="00B625B8">
      <w:pPr>
        <w:pStyle w:val="Textbody"/>
        <w:spacing w:after="0" w:line="320" w:lineRule="atLeast"/>
        <w:ind w:left="720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232279" w:rsidRPr="00455D5F" w:rsidRDefault="00232279">
      <w:pPr>
        <w:pStyle w:val="Textbody"/>
        <w:spacing w:after="0" w:line="320" w:lineRule="atLeast"/>
        <w:ind w:left="720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356F6D">
      <w:pPr>
        <w:pStyle w:val="Textbody"/>
        <w:spacing w:after="0"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10</w:t>
      </w:r>
    </w:p>
    <w:p w:rsidR="00B625B8" w:rsidRPr="00455D5F" w:rsidRDefault="00CF4F5A">
      <w:pPr>
        <w:pStyle w:val="Textbody"/>
        <w:spacing w:after="0"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W sprawach nieuregulowanych niniejszą umową będą miały zastosowanie przepisy</w:t>
      </w:r>
      <w:del w:id="22" w:author="MK Radca JKZ" w:date="2020-02-16T20:37:00Z">
        <w:r w:rsidRPr="00455D5F" w:rsidDel="00493AE2">
          <w:rPr>
            <w:rFonts w:asciiTheme="minorHAnsi" w:hAnsiTheme="minorHAnsi" w:cstheme="minorHAnsi"/>
            <w:sz w:val="23"/>
            <w:szCs w:val="23"/>
            <w:lang w:val="pl-PL"/>
          </w:rPr>
          <w:delText xml:space="preserve"> ustawy </w:delText>
        </w:r>
        <w:r w:rsidRPr="00455D5F" w:rsidDel="00493AE2">
          <w:rPr>
            <w:rFonts w:asciiTheme="minorHAnsi" w:hAnsiTheme="minorHAnsi" w:cstheme="minorHAnsi"/>
            <w:sz w:val="23"/>
            <w:szCs w:val="23"/>
            <w:lang w:val="pl-PL"/>
          </w:rPr>
          <w:br/>
          <w:delText>Prawo zamówień publicznych oraz</w:delText>
        </w:r>
      </w:del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Kodeksu cywilnego.</w:t>
      </w:r>
    </w:p>
    <w:p w:rsidR="00B625B8" w:rsidRPr="00455D5F" w:rsidRDefault="00B625B8">
      <w:pPr>
        <w:pStyle w:val="Textbody"/>
        <w:spacing w:after="0"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356F6D">
      <w:pPr>
        <w:pStyle w:val="Lista"/>
        <w:spacing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11</w:t>
      </w:r>
    </w:p>
    <w:p w:rsidR="00B625B8" w:rsidRPr="00455D5F" w:rsidRDefault="00CF4F5A">
      <w:pPr>
        <w:pStyle w:val="Lista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Spory wynikłe na tle niniejszej umowy, o ile nie zostaną załatwione polubownie, będą rozstrzygane przez sąd właściwy dla siedziby Udzielającego Zamówienia.</w:t>
      </w:r>
    </w:p>
    <w:p w:rsidR="00B625B8" w:rsidRPr="00455D5F" w:rsidRDefault="00B625B8">
      <w:pPr>
        <w:pStyle w:val="Lista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356F6D">
      <w:pPr>
        <w:pStyle w:val="Lista"/>
        <w:spacing w:line="320" w:lineRule="atLeast"/>
        <w:jc w:val="center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§ 12</w:t>
      </w:r>
    </w:p>
    <w:p w:rsidR="00B625B8" w:rsidRPr="00455D5F" w:rsidRDefault="00CF4F5A">
      <w:pPr>
        <w:pStyle w:val="Lista"/>
        <w:spacing w:line="320" w:lineRule="atLeast"/>
        <w:jc w:val="both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>Umowę sporządzono w dwóch jednobrzmiących egzemplarzach po jednej dla każdej ze stron.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br/>
      </w:r>
    </w:p>
    <w:p w:rsidR="00B625B8" w:rsidRPr="00455D5F" w:rsidRDefault="00B625B8">
      <w:pPr>
        <w:pStyle w:val="Lista"/>
        <w:spacing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B625B8">
      <w:pPr>
        <w:pStyle w:val="Lista"/>
        <w:spacing w:line="320" w:lineRule="atLeast"/>
        <w:rPr>
          <w:rFonts w:asciiTheme="minorHAnsi" w:hAnsiTheme="minorHAnsi" w:cstheme="minorHAnsi"/>
          <w:sz w:val="23"/>
          <w:szCs w:val="23"/>
          <w:lang w:val="pl-PL"/>
        </w:rPr>
      </w:pPr>
    </w:p>
    <w:p w:rsidR="00B625B8" w:rsidRPr="00455D5F" w:rsidRDefault="00CF4F5A">
      <w:pPr>
        <w:pStyle w:val="Lista"/>
        <w:spacing w:line="320" w:lineRule="atLeast"/>
        <w:ind w:left="240"/>
        <w:rPr>
          <w:rFonts w:asciiTheme="minorHAnsi" w:hAnsiTheme="minorHAnsi" w:cstheme="minorHAnsi"/>
          <w:sz w:val="23"/>
          <w:szCs w:val="23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..........................................                            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ab/>
        <w:t xml:space="preserve">                     ...............................................                                           </w:t>
      </w:r>
    </w:p>
    <w:p w:rsidR="00B625B8" w:rsidRPr="00455D5F" w:rsidRDefault="00CF4F5A">
      <w:pPr>
        <w:pStyle w:val="Lista"/>
        <w:spacing w:line="320" w:lineRule="atLeast"/>
        <w:ind w:left="240"/>
        <w:rPr>
          <w:rFonts w:asciiTheme="minorHAnsi" w:hAnsiTheme="minorHAnsi" w:cstheme="minorHAnsi"/>
          <w:lang w:val="pl-PL"/>
        </w:rPr>
      </w:pPr>
      <w:r w:rsidRPr="00455D5F">
        <w:rPr>
          <w:rFonts w:asciiTheme="minorHAnsi" w:hAnsiTheme="minorHAnsi" w:cstheme="minorHAnsi"/>
          <w:sz w:val="23"/>
          <w:szCs w:val="23"/>
          <w:lang w:val="pl-PL"/>
        </w:rPr>
        <w:t xml:space="preserve">           Zamawiający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ab/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ab/>
        <w:t xml:space="preserve">  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ab/>
        <w:t xml:space="preserve">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ab/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ab/>
        <w:t xml:space="preserve">            </w:t>
      </w:r>
      <w:r w:rsidRPr="00455D5F">
        <w:rPr>
          <w:rFonts w:asciiTheme="minorHAnsi" w:hAnsiTheme="minorHAnsi" w:cstheme="minorHAnsi"/>
          <w:sz w:val="23"/>
          <w:szCs w:val="23"/>
          <w:lang w:val="pl-PL"/>
        </w:rPr>
        <w:tab/>
        <w:t xml:space="preserve">                      Wykonawca</w:t>
      </w:r>
    </w:p>
    <w:p w:rsidR="00B625B8" w:rsidRPr="00455D5F" w:rsidRDefault="00B625B8">
      <w:pPr>
        <w:pStyle w:val="Standard"/>
        <w:rPr>
          <w:rFonts w:asciiTheme="minorHAnsi" w:hAnsiTheme="minorHAnsi" w:cstheme="minorHAnsi"/>
          <w:lang w:val="pl-PL"/>
        </w:rPr>
      </w:pPr>
    </w:p>
    <w:p w:rsidR="00B625B8" w:rsidRPr="00455D5F" w:rsidRDefault="00B625B8">
      <w:pPr>
        <w:pStyle w:val="Standard"/>
        <w:rPr>
          <w:rFonts w:asciiTheme="minorHAnsi" w:hAnsiTheme="minorHAnsi" w:cstheme="minorHAnsi"/>
          <w:lang w:val="pl-PL"/>
        </w:rPr>
      </w:pPr>
    </w:p>
    <w:sectPr w:rsidR="00B625B8" w:rsidRPr="00455D5F" w:rsidSect="00B625B8">
      <w:headerReference w:type="default" r:id="rId8"/>
      <w:footerReference w:type="default" r:id="rId9"/>
      <w:pgSz w:w="11906" w:h="16838"/>
      <w:pgMar w:top="964" w:right="1418" w:bottom="1417" w:left="1418" w:header="720" w:footer="1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871" w:rsidRDefault="009B7871" w:rsidP="00B625B8">
      <w:r>
        <w:separator/>
      </w:r>
    </w:p>
  </w:endnote>
  <w:endnote w:type="continuationSeparator" w:id="0">
    <w:p w:rsidR="009B7871" w:rsidRDefault="009B7871" w:rsidP="00B6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ndale Sans UI">
    <w:altName w:val="Calibri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9D4D90t00, 'Times New 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5B8" w:rsidRDefault="00B625B8">
    <w:pPr>
      <w:pStyle w:val="Stopk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871" w:rsidRDefault="009B7871" w:rsidP="00B625B8">
      <w:r w:rsidRPr="00B625B8">
        <w:rPr>
          <w:color w:val="000000"/>
        </w:rPr>
        <w:separator/>
      </w:r>
    </w:p>
  </w:footnote>
  <w:footnote w:type="continuationSeparator" w:id="0">
    <w:p w:rsidR="009B7871" w:rsidRDefault="009B7871" w:rsidP="00B62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5B8" w:rsidRDefault="00B625B8">
    <w:pPr>
      <w:pStyle w:val="Standard"/>
      <w:jc w:val="center"/>
    </w:pPr>
    <w:r>
      <w:rPr>
        <w:noProof/>
        <w:lang w:val="pl-PL" w:eastAsia="pl-PL" w:bidi="ar-SA"/>
      </w:rPr>
      <w:drawing>
        <wp:inline distT="0" distB="0" distL="0" distR="0">
          <wp:extent cx="5227920" cy="622799"/>
          <wp:effectExtent l="0" t="0" r="0" b="0"/>
          <wp:docPr id="2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27920" cy="622799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35CF4"/>
    <w:multiLevelType w:val="multilevel"/>
    <w:tmpl w:val="9D66F0E0"/>
    <w:styleLink w:val="WW8Num15"/>
    <w:lvl w:ilvl="0">
      <w:start w:val="1"/>
      <w:numFmt w:val="decimal"/>
      <w:lvlText w:val="%1)"/>
      <w:lvlJc w:val="left"/>
      <w:rPr>
        <w:color w:val="000000"/>
        <w:sz w:val="23"/>
        <w:szCs w:val="23"/>
      </w:rPr>
    </w:lvl>
    <w:lvl w:ilvl="1">
      <w:start w:val="1"/>
      <w:numFmt w:val="decimal"/>
      <w:lvlText w:val="%2."/>
      <w:lvlJc w:val="left"/>
      <w:rPr>
        <w:color w:val="000000"/>
        <w:sz w:val="23"/>
        <w:szCs w:val="23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83F0422"/>
    <w:multiLevelType w:val="hybridMultilevel"/>
    <w:tmpl w:val="90E66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391B"/>
    <w:multiLevelType w:val="multilevel"/>
    <w:tmpl w:val="DFBE00F2"/>
    <w:styleLink w:val="WW8Num5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i w:val="0"/>
        <w:sz w:val="22"/>
        <w:szCs w:val="22"/>
        <w:lang w:val="pl-PL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" w15:restartNumberingAfterBreak="0">
    <w:nsid w:val="0D2B5E2B"/>
    <w:multiLevelType w:val="hybridMultilevel"/>
    <w:tmpl w:val="4DB8F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A641B6E">
      <w:start w:val="2"/>
      <w:numFmt w:val="bullet"/>
      <w:lvlText w:val="-"/>
      <w:lvlJc w:val="left"/>
      <w:pPr>
        <w:ind w:left="2340" w:hanging="360"/>
      </w:pPr>
      <w:rPr>
        <w:rFonts w:ascii="Calibri" w:eastAsia="Andale Sans U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74E5D"/>
    <w:multiLevelType w:val="multilevel"/>
    <w:tmpl w:val="1F86C9C0"/>
    <w:styleLink w:val="WW8Num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108328D1"/>
    <w:multiLevelType w:val="multilevel"/>
    <w:tmpl w:val="1352A668"/>
    <w:styleLink w:val="WW8Num12"/>
    <w:lvl w:ilvl="0">
      <w:start w:val="1"/>
      <w:numFmt w:val="decimal"/>
      <w:lvlText w:val="%1."/>
      <w:lvlJc w:val="left"/>
      <w:rPr>
        <w:color w:val="000000"/>
        <w:sz w:val="23"/>
        <w:szCs w:val="23"/>
      </w:rPr>
    </w:lvl>
    <w:lvl w:ilvl="1">
      <w:start w:val="1"/>
      <w:numFmt w:val="decimal"/>
      <w:lvlText w:val="%2."/>
      <w:lvlJc w:val="left"/>
      <w:rPr>
        <w:color w:val="000000"/>
        <w:sz w:val="23"/>
        <w:szCs w:val="23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6B41D00"/>
    <w:multiLevelType w:val="multilevel"/>
    <w:tmpl w:val="84145182"/>
    <w:lvl w:ilvl="0">
      <w:start w:val="1"/>
      <w:numFmt w:val="decimal"/>
      <w:lvlText w:val="%1)"/>
      <w:lvlJc w:val="left"/>
      <w:rPr>
        <w:bCs/>
        <w:iCs/>
        <w:sz w:val="22"/>
        <w:szCs w:val="22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7DB6423"/>
    <w:multiLevelType w:val="hybridMultilevel"/>
    <w:tmpl w:val="BF884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02B34"/>
    <w:multiLevelType w:val="hybridMultilevel"/>
    <w:tmpl w:val="60CCE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27E72"/>
    <w:multiLevelType w:val="multilevel"/>
    <w:tmpl w:val="799EFFEA"/>
    <w:styleLink w:val="WW8Num6"/>
    <w:lvl w:ilvl="0">
      <w:start w:val="1"/>
      <w:numFmt w:val="lowerLetter"/>
      <w:lvlText w:val="%1)"/>
      <w:lvlJc w:val="left"/>
      <w:rPr>
        <w:rFonts w:cs="Times New Roman"/>
        <w:sz w:val="23"/>
        <w:szCs w:val="23"/>
      </w:rPr>
    </w:lvl>
    <w:lvl w:ilvl="1">
      <w:start w:val="1"/>
      <w:numFmt w:val="lowerLetter"/>
      <w:lvlText w:val="%2."/>
      <w:lvlJc w:val="left"/>
      <w:rPr>
        <w:rFonts w:cs="Times New Roman"/>
        <w:sz w:val="23"/>
        <w:szCs w:val="23"/>
      </w:rPr>
    </w:lvl>
    <w:lvl w:ilvl="2">
      <w:start w:val="1"/>
      <w:numFmt w:val="lowerLetter"/>
      <w:lvlText w:val="%3)"/>
      <w:lvlJc w:val="left"/>
      <w:rPr>
        <w:rFonts w:cs="Times New Roman"/>
        <w:sz w:val="23"/>
        <w:szCs w:val="23"/>
      </w:rPr>
    </w:lvl>
    <w:lvl w:ilvl="3">
      <w:start w:val="1"/>
      <w:numFmt w:val="decimal"/>
      <w:lvlText w:val="%4."/>
      <w:lvlJc w:val="left"/>
      <w:rPr>
        <w:rFonts w:cs="Times New Roman"/>
        <w:sz w:val="23"/>
        <w:szCs w:val="23"/>
      </w:rPr>
    </w:lvl>
    <w:lvl w:ilvl="4">
      <w:start w:val="1"/>
      <w:numFmt w:val="lowerLetter"/>
      <w:lvlText w:val="%5."/>
      <w:lvlJc w:val="left"/>
      <w:rPr>
        <w:rFonts w:cs="Times New Roman"/>
        <w:sz w:val="23"/>
        <w:szCs w:val="23"/>
      </w:rPr>
    </w:lvl>
    <w:lvl w:ilvl="5">
      <w:start w:val="1"/>
      <w:numFmt w:val="lowerRoman"/>
      <w:lvlText w:val="%6."/>
      <w:lvlJc w:val="right"/>
      <w:rPr>
        <w:rFonts w:cs="Times New Roman"/>
        <w:sz w:val="23"/>
        <w:szCs w:val="23"/>
      </w:rPr>
    </w:lvl>
    <w:lvl w:ilvl="6">
      <w:start w:val="1"/>
      <w:numFmt w:val="decimal"/>
      <w:lvlText w:val="%7."/>
      <w:lvlJc w:val="left"/>
      <w:rPr>
        <w:rFonts w:cs="Times New Roman"/>
        <w:sz w:val="23"/>
        <w:szCs w:val="23"/>
      </w:rPr>
    </w:lvl>
    <w:lvl w:ilvl="7">
      <w:start w:val="1"/>
      <w:numFmt w:val="lowerLetter"/>
      <w:lvlText w:val="%8."/>
      <w:lvlJc w:val="left"/>
      <w:rPr>
        <w:rFonts w:cs="Times New Roman"/>
        <w:sz w:val="23"/>
        <w:szCs w:val="23"/>
      </w:rPr>
    </w:lvl>
    <w:lvl w:ilvl="8">
      <w:start w:val="1"/>
      <w:numFmt w:val="lowerRoman"/>
      <w:lvlText w:val="%9."/>
      <w:lvlJc w:val="right"/>
      <w:rPr>
        <w:rFonts w:cs="Times New Roman"/>
        <w:sz w:val="23"/>
        <w:szCs w:val="23"/>
      </w:rPr>
    </w:lvl>
  </w:abstractNum>
  <w:abstractNum w:abstractNumId="10" w15:restartNumberingAfterBreak="0">
    <w:nsid w:val="27CD157A"/>
    <w:multiLevelType w:val="hybridMultilevel"/>
    <w:tmpl w:val="8FEA9B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02657"/>
    <w:multiLevelType w:val="multilevel"/>
    <w:tmpl w:val="25A819C6"/>
    <w:styleLink w:val="WW8Num3"/>
    <w:lvl w:ilvl="0">
      <w:start w:val="1"/>
      <w:numFmt w:val="decimal"/>
      <w:lvlText w:val="%1."/>
      <w:lvlJc w:val="left"/>
      <w:rPr>
        <w:color w:val="000000"/>
        <w:sz w:val="23"/>
        <w:szCs w:val="23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ADA22EF"/>
    <w:multiLevelType w:val="multilevel"/>
    <w:tmpl w:val="BCE090BA"/>
    <w:styleLink w:val="WW8Num7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Cs/>
        <w:iCs/>
        <w:sz w:val="22"/>
        <w:szCs w:val="22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2EB33262"/>
    <w:multiLevelType w:val="multilevel"/>
    <w:tmpl w:val="3C4EE45C"/>
    <w:styleLink w:val="WW8Num8"/>
    <w:lvl w:ilvl="0">
      <w:start w:val="1"/>
      <w:numFmt w:val="lowerLetter"/>
      <w:lvlText w:val="%1)"/>
      <w:lvlJc w:val="left"/>
      <w:rPr>
        <w:rFonts w:cs="Times New Roman"/>
        <w:bCs/>
        <w:color w:val="000000"/>
        <w:sz w:val="23"/>
        <w:szCs w:val="23"/>
      </w:rPr>
    </w:lvl>
    <w:lvl w:ilvl="1">
      <w:start w:val="1"/>
      <w:numFmt w:val="lowerLetter"/>
      <w:lvlText w:val="%2."/>
      <w:lvlJc w:val="left"/>
      <w:rPr>
        <w:rFonts w:cs="Times New Roman"/>
        <w:bCs/>
        <w:color w:val="000000"/>
        <w:sz w:val="23"/>
        <w:szCs w:val="23"/>
      </w:rPr>
    </w:lvl>
    <w:lvl w:ilvl="2">
      <w:start w:val="1"/>
      <w:numFmt w:val="decimal"/>
      <w:lvlText w:val="%3)"/>
      <w:lvlJc w:val="left"/>
      <w:rPr>
        <w:rFonts w:cs="Times New Roman"/>
        <w:bCs/>
        <w:color w:val="000000"/>
        <w:sz w:val="23"/>
        <w:szCs w:val="23"/>
      </w:rPr>
    </w:lvl>
    <w:lvl w:ilvl="3">
      <w:start w:val="1"/>
      <w:numFmt w:val="decimal"/>
      <w:lvlText w:val="%4."/>
      <w:lvlJc w:val="left"/>
      <w:rPr>
        <w:rFonts w:cs="Times New Roman"/>
        <w:bCs/>
        <w:color w:val="000000"/>
        <w:sz w:val="23"/>
        <w:szCs w:val="23"/>
      </w:rPr>
    </w:lvl>
    <w:lvl w:ilvl="4">
      <w:start w:val="1"/>
      <w:numFmt w:val="lowerLetter"/>
      <w:lvlText w:val="%5."/>
      <w:lvlJc w:val="left"/>
      <w:rPr>
        <w:rFonts w:cs="Times New Roman"/>
        <w:bCs/>
        <w:color w:val="000000"/>
        <w:sz w:val="23"/>
        <w:szCs w:val="23"/>
      </w:rPr>
    </w:lvl>
    <w:lvl w:ilvl="5">
      <w:start w:val="1"/>
      <w:numFmt w:val="lowerRoman"/>
      <w:lvlText w:val="%6."/>
      <w:lvlJc w:val="right"/>
      <w:rPr>
        <w:rFonts w:cs="Times New Roman"/>
        <w:bCs/>
        <w:color w:val="000000"/>
        <w:sz w:val="23"/>
        <w:szCs w:val="23"/>
      </w:rPr>
    </w:lvl>
    <w:lvl w:ilvl="6">
      <w:start w:val="1"/>
      <w:numFmt w:val="decimal"/>
      <w:lvlText w:val="%7."/>
      <w:lvlJc w:val="left"/>
      <w:rPr>
        <w:rFonts w:cs="Times New Roman"/>
        <w:bCs/>
        <w:color w:val="000000"/>
        <w:sz w:val="23"/>
        <w:szCs w:val="23"/>
      </w:rPr>
    </w:lvl>
    <w:lvl w:ilvl="7">
      <w:start w:val="1"/>
      <w:numFmt w:val="lowerLetter"/>
      <w:lvlText w:val="%8."/>
      <w:lvlJc w:val="left"/>
      <w:rPr>
        <w:rFonts w:cs="Times New Roman"/>
        <w:bCs/>
        <w:color w:val="000000"/>
        <w:sz w:val="23"/>
        <w:szCs w:val="23"/>
      </w:rPr>
    </w:lvl>
    <w:lvl w:ilvl="8">
      <w:start w:val="1"/>
      <w:numFmt w:val="lowerRoman"/>
      <w:lvlText w:val="%9."/>
      <w:lvlJc w:val="right"/>
      <w:rPr>
        <w:rFonts w:cs="Times New Roman"/>
        <w:bCs/>
        <w:color w:val="000000"/>
        <w:sz w:val="23"/>
        <w:szCs w:val="23"/>
      </w:rPr>
    </w:lvl>
  </w:abstractNum>
  <w:abstractNum w:abstractNumId="14" w15:restartNumberingAfterBreak="0">
    <w:nsid w:val="30322DEB"/>
    <w:multiLevelType w:val="multilevel"/>
    <w:tmpl w:val="B7D02302"/>
    <w:lvl w:ilvl="0">
      <w:start w:val="1"/>
      <w:numFmt w:val="decimal"/>
      <w:lvlText w:val="%1."/>
      <w:lvlJc w:val="left"/>
      <w:rPr>
        <w:bCs/>
        <w:iCs/>
        <w:sz w:val="22"/>
        <w:szCs w:val="22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20E7822"/>
    <w:multiLevelType w:val="multilevel"/>
    <w:tmpl w:val="24FC2D88"/>
    <w:styleLink w:val="WW8Num11"/>
    <w:lvl w:ilvl="0">
      <w:start w:val="1"/>
      <w:numFmt w:val="decimal"/>
      <w:lvlText w:val="%1."/>
      <w:lvlJc w:val="left"/>
      <w:rPr>
        <w:rFonts w:eastAsia="Calibri" w:cs="Times New Roman"/>
        <w:bCs/>
        <w:iCs/>
        <w:sz w:val="23"/>
        <w:szCs w:val="23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324956C1"/>
    <w:multiLevelType w:val="multilevel"/>
    <w:tmpl w:val="F4EA555A"/>
    <w:styleLink w:val="WW8Num14"/>
    <w:lvl w:ilvl="0">
      <w:start w:val="1"/>
      <w:numFmt w:val="decimal"/>
      <w:lvlText w:val="%1."/>
      <w:lvlJc w:val="left"/>
      <w:rPr>
        <w:rFonts w:cs="Times New Roman"/>
        <w:sz w:val="23"/>
        <w:szCs w:val="23"/>
      </w:rPr>
    </w:lvl>
    <w:lvl w:ilvl="1">
      <w:start w:val="1"/>
      <w:numFmt w:val="decimal"/>
      <w:lvlText w:val="%2."/>
      <w:lvlJc w:val="left"/>
      <w:rPr>
        <w:rFonts w:cs="Times New Roman"/>
        <w:sz w:val="23"/>
        <w:szCs w:val="23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432B16BB"/>
    <w:multiLevelType w:val="multilevel"/>
    <w:tmpl w:val="9800D5DE"/>
    <w:styleLink w:val="WW8Num18"/>
    <w:lvl w:ilvl="0">
      <w:start w:val="1"/>
      <w:numFmt w:val="decimal"/>
      <w:lvlText w:val="%1."/>
      <w:lvlJc w:val="left"/>
      <w:rPr>
        <w:rFonts w:eastAsia="Calibri" w:cs="Times New Roman"/>
        <w:iCs/>
        <w:sz w:val="23"/>
        <w:szCs w:val="23"/>
      </w:rPr>
    </w:lvl>
    <w:lvl w:ilvl="1">
      <w:start w:val="1"/>
      <w:numFmt w:val="decimal"/>
      <w:lvlText w:val="%2."/>
      <w:lvlJc w:val="left"/>
      <w:rPr>
        <w:rFonts w:eastAsia="Calibri" w:cs="Times New Roman"/>
        <w:iCs/>
        <w:sz w:val="23"/>
        <w:szCs w:val="23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50F50518"/>
    <w:multiLevelType w:val="multilevel"/>
    <w:tmpl w:val="1CD0D0E2"/>
    <w:styleLink w:val="WW8Num4"/>
    <w:lvl w:ilvl="0">
      <w:start w:val="1"/>
      <w:numFmt w:val="decimal"/>
      <w:lvlText w:val="%1."/>
      <w:lvlJc w:val="left"/>
      <w:rPr>
        <w:rFonts w:cs="Times New Roman"/>
        <w:bCs/>
        <w:iCs/>
        <w:sz w:val="23"/>
        <w:szCs w:val="23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16C57D2"/>
    <w:multiLevelType w:val="hybridMultilevel"/>
    <w:tmpl w:val="1DC46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E64B7"/>
    <w:multiLevelType w:val="multilevel"/>
    <w:tmpl w:val="1F6CDC46"/>
    <w:styleLink w:val="WW8Num10"/>
    <w:lvl w:ilvl="0">
      <w:start w:val="1"/>
      <w:numFmt w:val="decimal"/>
      <w:lvlText w:val="%1. "/>
      <w:lvlJc w:val="left"/>
      <w:rPr>
        <w:sz w:val="23"/>
        <w:szCs w:val="23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F5161C3"/>
    <w:multiLevelType w:val="multilevel"/>
    <w:tmpl w:val="B678C6BC"/>
    <w:numStyleLink w:val="WW8Num13"/>
  </w:abstractNum>
  <w:abstractNum w:abstractNumId="22" w15:restartNumberingAfterBreak="0">
    <w:nsid w:val="60AC68F9"/>
    <w:multiLevelType w:val="multilevel"/>
    <w:tmpl w:val="B678C6BC"/>
    <w:styleLink w:val="WW8Num13"/>
    <w:lvl w:ilvl="0">
      <w:start w:val="1"/>
      <w:numFmt w:val="decimal"/>
      <w:lvlText w:val="%1)"/>
      <w:lvlJc w:val="left"/>
      <w:rPr>
        <w:rFonts w:eastAsia="Calibri"/>
        <w:sz w:val="23"/>
        <w:szCs w:val="23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685F59DD"/>
    <w:multiLevelType w:val="multilevel"/>
    <w:tmpl w:val="9D1CA0B8"/>
    <w:styleLink w:val="WW8Num9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  <w:rPr>
        <w:bCs/>
        <w:iCs/>
        <w:sz w:val="23"/>
        <w:szCs w:val="23"/>
      </w:rPr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6E2375A3"/>
    <w:multiLevelType w:val="multilevel"/>
    <w:tmpl w:val="F4EA555A"/>
    <w:numStyleLink w:val="WW8Num14"/>
  </w:abstractNum>
  <w:abstractNum w:abstractNumId="25" w15:restartNumberingAfterBreak="0">
    <w:nsid w:val="7A7C3EA2"/>
    <w:multiLevelType w:val="multilevel"/>
    <w:tmpl w:val="1F1E4134"/>
    <w:styleLink w:val="WW8Num2"/>
    <w:lvl w:ilvl="0">
      <w:start w:val="1"/>
      <w:numFmt w:val="decimal"/>
      <w:lvlText w:val="%1."/>
      <w:lvlJc w:val="left"/>
      <w:rPr>
        <w:rFonts w:ascii="Symbol" w:hAnsi="Symbol" w:cs="Symbol"/>
        <w:bCs/>
        <w:iCs/>
        <w:sz w:val="23"/>
        <w:szCs w:val="23"/>
      </w:rPr>
    </w:lvl>
    <w:lvl w:ilvl="1">
      <w:start w:val="2"/>
      <w:numFmt w:val="decimal"/>
      <w:lvlText w:val="%2."/>
      <w:lvlJc w:val="left"/>
      <w:rPr>
        <w:rFonts w:ascii="Symbol" w:hAnsi="Symbol" w:cs="Symbol"/>
        <w:bCs/>
        <w:iCs/>
        <w:sz w:val="23"/>
        <w:szCs w:val="23"/>
      </w:rPr>
    </w:lvl>
    <w:lvl w:ilvl="2">
      <w:start w:val="2"/>
      <w:numFmt w:val="decimal"/>
      <w:lvlText w:val="%3."/>
      <w:lvlJc w:val="left"/>
      <w:rPr>
        <w:rFonts w:ascii="Symbol" w:hAnsi="Symbol" w:cs="Symbol"/>
        <w:bCs/>
        <w:iCs/>
        <w:sz w:val="23"/>
        <w:szCs w:val="23"/>
      </w:rPr>
    </w:lvl>
    <w:lvl w:ilvl="3">
      <w:start w:val="2"/>
      <w:numFmt w:val="decimal"/>
      <w:lvlText w:val="%4."/>
      <w:lvlJc w:val="left"/>
      <w:rPr>
        <w:rFonts w:ascii="Symbol" w:hAnsi="Symbol" w:cs="Symbol"/>
        <w:bCs/>
        <w:iCs/>
        <w:sz w:val="23"/>
        <w:szCs w:val="23"/>
      </w:rPr>
    </w:lvl>
    <w:lvl w:ilvl="4">
      <w:start w:val="2"/>
      <w:numFmt w:val="decimal"/>
      <w:lvlText w:val="%5."/>
      <w:lvlJc w:val="left"/>
      <w:rPr>
        <w:rFonts w:ascii="Symbol" w:hAnsi="Symbol" w:cs="Symbol"/>
        <w:bCs/>
        <w:iCs/>
        <w:sz w:val="23"/>
        <w:szCs w:val="23"/>
      </w:rPr>
    </w:lvl>
    <w:lvl w:ilvl="5">
      <w:start w:val="2"/>
      <w:numFmt w:val="decimal"/>
      <w:lvlText w:val="%6."/>
      <w:lvlJc w:val="left"/>
      <w:rPr>
        <w:rFonts w:ascii="Symbol" w:hAnsi="Symbol" w:cs="Symbol"/>
        <w:bCs/>
        <w:iCs/>
        <w:sz w:val="23"/>
        <w:szCs w:val="23"/>
      </w:rPr>
    </w:lvl>
    <w:lvl w:ilvl="6">
      <w:start w:val="2"/>
      <w:numFmt w:val="decimal"/>
      <w:lvlText w:val="%7."/>
      <w:lvlJc w:val="left"/>
      <w:rPr>
        <w:rFonts w:ascii="Symbol" w:hAnsi="Symbol" w:cs="Symbol"/>
        <w:bCs/>
        <w:iCs/>
        <w:sz w:val="23"/>
        <w:szCs w:val="23"/>
      </w:rPr>
    </w:lvl>
    <w:lvl w:ilvl="7">
      <w:start w:val="2"/>
      <w:numFmt w:val="decimal"/>
      <w:lvlText w:val="%8."/>
      <w:lvlJc w:val="left"/>
      <w:rPr>
        <w:rFonts w:ascii="Symbol" w:hAnsi="Symbol" w:cs="Symbol"/>
        <w:bCs/>
        <w:iCs/>
        <w:sz w:val="23"/>
        <w:szCs w:val="23"/>
      </w:rPr>
    </w:lvl>
    <w:lvl w:ilvl="8">
      <w:start w:val="2"/>
      <w:numFmt w:val="decimal"/>
      <w:lvlText w:val="%9."/>
      <w:lvlJc w:val="left"/>
      <w:rPr>
        <w:rFonts w:ascii="Symbol" w:hAnsi="Symbol" w:cs="Symbol"/>
        <w:bCs/>
        <w:iCs/>
        <w:sz w:val="23"/>
        <w:szCs w:val="23"/>
      </w:rPr>
    </w:lvl>
  </w:abstractNum>
  <w:abstractNum w:abstractNumId="26" w15:restartNumberingAfterBreak="0">
    <w:nsid w:val="7B2645C8"/>
    <w:multiLevelType w:val="multilevel"/>
    <w:tmpl w:val="AB741C96"/>
    <w:styleLink w:val="WW8Num17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7C796E6A"/>
    <w:multiLevelType w:val="hybridMultilevel"/>
    <w:tmpl w:val="67D4A64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C797A55"/>
    <w:multiLevelType w:val="multilevel"/>
    <w:tmpl w:val="E570A83C"/>
    <w:lvl w:ilvl="0">
      <w:start w:val="1"/>
      <w:numFmt w:val="decimal"/>
      <w:lvlText w:val="%1."/>
      <w:lvlJc w:val="left"/>
      <w:rPr>
        <w:bCs/>
        <w:iCs/>
        <w:sz w:val="22"/>
        <w:szCs w:val="22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CC44D74"/>
    <w:multiLevelType w:val="hybridMultilevel"/>
    <w:tmpl w:val="24F4E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A641B6E">
      <w:start w:val="2"/>
      <w:numFmt w:val="bullet"/>
      <w:lvlText w:val="-"/>
      <w:lvlJc w:val="left"/>
      <w:pPr>
        <w:ind w:left="2340" w:hanging="360"/>
      </w:pPr>
      <w:rPr>
        <w:rFonts w:ascii="Calibri" w:eastAsia="Andale Sans U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5"/>
  </w:num>
  <w:num w:numId="5">
    <w:abstractNumId w:val="5"/>
  </w:num>
  <w:num w:numId="6">
    <w:abstractNumId w:val="17"/>
  </w:num>
  <w:num w:numId="7">
    <w:abstractNumId w:val="16"/>
  </w:num>
  <w:num w:numId="8">
    <w:abstractNumId w:val="22"/>
  </w:num>
  <w:num w:numId="9">
    <w:abstractNumId w:val="18"/>
  </w:num>
  <w:num w:numId="10">
    <w:abstractNumId w:val="26"/>
  </w:num>
  <w:num w:numId="11">
    <w:abstractNumId w:val="25"/>
  </w:num>
  <w:num w:numId="12">
    <w:abstractNumId w:val="23"/>
  </w:num>
  <w:num w:numId="13">
    <w:abstractNumId w:val="4"/>
  </w:num>
  <w:num w:numId="14">
    <w:abstractNumId w:val="9"/>
  </w:num>
  <w:num w:numId="15">
    <w:abstractNumId w:val="13"/>
  </w:num>
  <w:num w:numId="16">
    <w:abstractNumId w:val="11"/>
  </w:num>
  <w:num w:numId="17">
    <w:abstractNumId w:val="2"/>
  </w:num>
  <w:num w:numId="18">
    <w:abstractNumId w:val="12"/>
  </w:num>
  <w:num w:numId="19">
    <w:abstractNumId w:val="2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4"/>
  </w:num>
  <w:num w:numId="22">
    <w:abstractNumId w:val="6"/>
  </w:num>
  <w:num w:numId="23">
    <w:abstractNumId w:val="28"/>
  </w:num>
  <w:num w:numId="24">
    <w:abstractNumId w:val="3"/>
  </w:num>
  <w:num w:numId="25">
    <w:abstractNumId w:val="29"/>
  </w:num>
  <w:num w:numId="26">
    <w:abstractNumId w:val="19"/>
  </w:num>
  <w:num w:numId="27">
    <w:abstractNumId w:val="8"/>
  </w:num>
  <w:num w:numId="28">
    <w:abstractNumId w:val="7"/>
  </w:num>
  <w:num w:numId="29">
    <w:abstractNumId w:val="27"/>
  </w:num>
  <w:num w:numId="30">
    <w:abstractNumId w:val="21"/>
  </w:num>
  <w:num w:numId="31">
    <w:abstractNumId w:val="24"/>
  </w:num>
  <w:num w:numId="32">
    <w:abstractNumId w:val="1"/>
  </w:num>
  <w:num w:numId="33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B8"/>
    <w:rsid w:val="0005105D"/>
    <w:rsid w:val="00052A31"/>
    <w:rsid w:val="00094BC2"/>
    <w:rsid w:val="000F03CA"/>
    <w:rsid w:val="00144F7A"/>
    <w:rsid w:val="001E5CE5"/>
    <w:rsid w:val="00232279"/>
    <w:rsid w:val="003371E0"/>
    <w:rsid w:val="00356F6D"/>
    <w:rsid w:val="003779A1"/>
    <w:rsid w:val="00455D5F"/>
    <w:rsid w:val="00493AE2"/>
    <w:rsid w:val="00564660"/>
    <w:rsid w:val="00580CA5"/>
    <w:rsid w:val="00651989"/>
    <w:rsid w:val="00665B9F"/>
    <w:rsid w:val="00685EAC"/>
    <w:rsid w:val="006B5632"/>
    <w:rsid w:val="00705829"/>
    <w:rsid w:val="0074093B"/>
    <w:rsid w:val="00761160"/>
    <w:rsid w:val="007F71A0"/>
    <w:rsid w:val="00864169"/>
    <w:rsid w:val="00981C9D"/>
    <w:rsid w:val="009B7871"/>
    <w:rsid w:val="00A1115F"/>
    <w:rsid w:val="00AE50CD"/>
    <w:rsid w:val="00B363EE"/>
    <w:rsid w:val="00B625B8"/>
    <w:rsid w:val="00BD2713"/>
    <w:rsid w:val="00C07707"/>
    <w:rsid w:val="00CF4F5A"/>
    <w:rsid w:val="00E355D5"/>
    <w:rsid w:val="00E35A5E"/>
    <w:rsid w:val="00E9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E72D4-4C51-4350-9AE0-1774F48E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B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25B8"/>
  </w:style>
  <w:style w:type="paragraph" w:customStyle="1" w:styleId="Heading">
    <w:name w:val="Heading"/>
    <w:basedOn w:val="Standard"/>
    <w:next w:val="Textbody"/>
    <w:rsid w:val="00B625B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B625B8"/>
    <w:pPr>
      <w:spacing w:after="120"/>
    </w:pPr>
  </w:style>
  <w:style w:type="paragraph" w:styleId="Lista">
    <w:name w:val="List"/>
    <w:basedOn w:val="Textbody"/>
    <w:rsid w:val="00B625B8"/>
  </w:style>
  <w:style w:type="paragraph" w:customStyle="1" w:styleId="Legenda1">
    <w:name w:val="Legenda1"/>
    <w:basedOn w:val="Standard"/>
    <w:rsid w:val="00B625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25B8"/>
    <w:pPr>
      <w:suppressLineNumbers/>
    </w:pPr>
  </w:style>
  <w:style w:type="paragraph" w:customStyle="1" w:styleId="Standarduser">
    <w:name w:val="Standard (user)"/>
    <w:rsid w:val="00B625B8"/>
    <w:rPr>
      <w:rFonts w:eastAsia="Times New Roman" w:cs="Times New Roman"/>
      <w:lang w:val="pl-PL" w:eastAsia="zh-CN" w:bidi="ar-SA"/>
    </w:rPr>
  </w:style>
  <w:style w:type="paragraph" w:customStyle="1" w:styleId="Stopka1">
    <w:name w:val="Stopka1"/>
    <w:basedOn w:val="Standard"/>
    <w:rsid w:val="00B625B8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rsid w:val="00B625B8"/>
    <w:pPr>
      <w:ind w:firstLine="708"/>
      <w:jc w:val="both"/>
    </w:pPr>
  </w:style>
  <w:style w:type="paragraph" w:customStyle="1" w:styleId="Nagwek1">
    <w:name w:val="Nagłówek1"/>
    <w:basedOn w:val="Standard"/>
    <w:rsid w:val="00B625B8"/>
    <w:pPr>
      <w:suppressLineNumbers/>
      <w:tabs>
        <w:tab w:val="center" w:pos="4818"/>
        <w:tab w:val="right" w:pos="9637"/>
      </w:tabs>
    </w:pPr>
  </w:style>
  <w:style w:type="character" w:customStyle="1" w:styleId="WW8Num7z0">
    <w:name w:val="WW8Num7z0"/>
    <w:rsid w:val="00B625B8"/>
    <w:rPr>
      <w:rFonts w:ascii="Times New Roman" w:eastAsia="Calibri" w:hAnsi="Times New Roman" w:cs="Times New Roman"/>
      <w:bCs/>
      <w:iCs/>
      <w:sz w:val="22"/>
      <w:szCs w:val="22"/>
      <w:lang w:val="pl-PL"/>
    </w:rPr>
  </w:style>
  <w:style w:type="character" w:customStyle="1" w:styleId="WW8Num10z0">
    <w:name w:val="WW8Num10z0"/>
    <w:rsid w:val="00B625B8"/>
    <w:rPr>
      <w:sz w:val="23"/>
      <w:szCs w:val="23"/>
    </w:rPr>
  </w:style>
  <w:style w:type="character" w:customStyle="1" w:styleId="WW8Num15z0">
    <w:name w:val="WW8Num15z0"/>
    <w:rsid w:val="00B625B8"/>
    <w:rPr>
      <w:color w:val="000000"/>
      <w:sz w:val="23"/>
      <w:szCs w:val="23"/>
    </w:rPr>
  </w:style>
  <w:style w:type="character" w:customStyle="1" w:styleId="WW8Num15z2">
    <w:name w:val="WW8Num15z2"/>
    <w:rsid w:val="00B625B8"/>
  </w:style>
  <w:style w:type="character" w:customStyle="1" w:styleId="WW8Num11z0">
    <w:name w:val="WW8Num11z0"/>
    <w:rsid w:val="00B625B8"/>
    <w:rPr>
      <w:rFonts w:eastAsia="Calibri" w:cs="Times New Roman"/>
      <w:bCs/>
      <w:iCs/>
      <w:sz w:val="23"/>
      <w:szCs w:val="23"/>
    </w:rPr>
  </w:style>
  <w:style w:type="character" w:customStyle="1" w:styleId="WW8Num12z0">
    <w:name w:val="WW8Num12z0"/>
    <w:rsid w:val="00B625B8"/>
    <w:rPr>
      <w:color w:val="000000"/>
      <w:sz w:val="23"/>
      <w:szCs w:val="23"/>
    </w:rPr>
  </w:style>
  <w:style w:type="character" w:customStyle="1" w:styleId="WW8Num12z2">
    <w:name w:val="WW8Num12z2"/>
    <w:rsid w:val="00B625B8"/>
  </w:style>
  <w:style w:type="character" w:customStyle="1" w:styleId="WW8Num18z0">
    <w:name w:val="WW8Num18z0"/>
    <w:rsid w:val="00B625B8"/>
    <w:rPr>
      <w:rFonts w:eastAsia="Calibri" w:cs="Times New Roman"/>
      <w:iCs/>
      <w:sz w:val="23"/>
      <w:szCs w:val="23"/>
    </w:rPr>
  </w:style>
  <w:style w:type="character" w:customStyle="1" w:styleId="WW8Num18z2">
    <w:name w:val="WW8Num18z2"/>
    <w:rsid w:val="00B625B8"/>
    <w:rPr>
      <w:rFonts w:cs="Times New Roman"/>
    </w:rPr>
  </w:style>
  <w:style w:type="character" w:customStyle="1" w:styleId="WW8Num14z0">
    <w:name w:val="WW8Num14z0"/>
    <w:rsid w:val="00B625B8"/>
    <w:rPr>
      <w:rFonts w:cs="Times New Roman"/>
      <w:sz w:val="23"/>
      <w:szCs w:val="23"/>
    </w:rPr>
  </w:style>
  <w:style w:type="character" w:customStyle="1" w:styleId="WW8Num14z2">
    <w:name w:val="WW8Num14z2"/>
    <w:rsid w:val="00B625B8"/>
    <w:rPr>
      <w:rFonts w:cs="Times New Roman"/>
    </w:rPr>
  </w:style>
  <w:style w:type="character" w:customStyle="1" w:styleId="WW8Num13z0">
    <w:name w:val="WW8Num13z0"/>
    <w:rsid w:val="00B625B8"/>
    <w:rPr>
      <w:rFonts w:eastAsia="Calibri"/>
      <w:sz w:val="23"/>
      <w:szCs w:val="23"/>
    </w:rPr>
  </w:style>
  <w:style w:type="character" w:customStyle="1" w:styleId="WW8Num4z0">
    <w:name w:val="WW8Num4z0"/>
    <w:rsid w:val="00B625B8"/>
    <w:rPr>
      <w:rFonts w:cs="Times New Roman"/>
      <w:bCs/>
      <w:iCs/>
      <w:sz w:val="23"/>
      <w:szCs w:val="23"/>
    </w:rPr>
  </w:style>
  <w:style w:type="character" w:customStyle="1" w:styleId="WW8Num4z1">
    <w:name w:val="WW8Num4z1"/>
    <w:rsid w:val="00B625B8"/>
  </w:style>
  <w:style w:type="character" w:customStyle="1" w:styleId="WW8Num4z2">
    <w:name w:val="WW8Num4z2"/>
    <w:rsid w:val="00B625B8"/>
  </w:style>
  <w:style w:type="character" w:customStyle="1" w:styleId="WW8Num4z3">
    <w:name w:val="WW8Num4z3"/>
    <w:rsid w:val="00B625B8"/>
  </w:style>
  <w:style w:type="character" w:customStyle="1" w:styleId="WW8Num4z4">
    <w:name w:val="WW8Num4z4"/>
    <w:rsid w:val="00B625B8"/>
  </w:style>
  <w:style w:type="character" w:customStyle="1" w:styleId="WW8Num4z5">
    <w:name w:val="WW8Num4z5"/>
    <w:rsid w:val="00B625B8"/>
  </w:style>
  <w:style w:type="character" w:customStyle="1" w:styleId="WW8Num4z6">
    <w:name w:val="WW8Num4z6"/>
    <w:rsid w:val="00B625B8"/>
  </w:style>
  <w:style w:type="character" w:customStyle="1" w:styleId="WW8Num4z7">
    <w:name w:val="WW8Num4z7"/>
    <w:rsid w:val="00B625B8"/>
  </w:style>
  <w:style w:type="character" w:customStyle="1" w:styleId="WW8Num4z8">
    <w:name w:val="WW8Num4z8"/>
    <w:rsid w:val="00B625B8"/>
  </w:style>
  <w:style w:type="character" w:customStyle="1" w:styleId="WW8Num17z0">
    <w:name w:val="WW8Num17z0"/>
    <w:rsid w:val="00B625B8"/>
    <w:rPr>
      <w:rFonts w:ascii="Symbol" w:hAnsi="Symbol" w:cs="Symbol"/>
    </w:rPr>
  </w:style>
  <w:style w:type="character" w:customStyle="1" w:styleId="WW8Num2z0">
    <w:name w:val="WW8Num2z0"/>
    <w:rsid w:val="00B625B8"/>
    <w:rPr>
      <w:rFonts w:ascii="Symbol" w:hAnsi="Symbol" w:cs="Symbol"/>
      <w:bCs/>
      <w:iCs/>
      <w:sz w:val="23"/>
      <w:szCs w:val="23"/>
    </w:rPr>
  </w:style>
  <w:style w:type="character" w:customStyle="1" w:styleId="WW8Num9z0">
    <w:name w:val="WW8Num9z0"/>
    <w:rsid w:val="00B625B8"/>
  </w:style>
  <w:style w:type="character" w:customStyle="1" w:styleId="WW8Num9z1">
    <w:name w:val="WW8Num9z1"/>
    <w:rsid w:val="00B625B8"/>
    <w:rPr>
      <w:bCs/>
      <w:iCs/>
      <w:sz w:val="23"/>
      <w:szCs w:val="23"/>
    </w:rPr>
  </w:style>
  <w:style w:type="character" w:customStyle="1" w:styleId="WW8Num9z2">
    <w:name w:val="WW8Num9z2"/>
    <w:rsid w:val="00B625B8"/>
  </w:style>
  <w:style w:type="character" w:customStyle="1" w:styleId="WW8Num9z3">
    <w:name w:val="WW8Num9z3"/>
    <w:rsid w:val="00B625B8"/>
  </w:style>
  <w:style w:type="character" w:customStyle="1" w:styleId="WW8Num9z4">
    <w:name w:val="WW8Num9z4"/>
    <w:rsid w:val="00B625B8"/>
  </w:style>
  <w:style w:type="character" w:customStyle="1" w:styleId="WW8Num9z5">
    <w:name w:val="WW8Num9z5"/>
    <w:rsid w:val="00B625B8"/>
  </w:style>
  <w:style w:type="character" w:customStyle="1" w:styleId="WW8Num9z6">
    <w:name w:val="WW8Num9z6"/>
    <w:rsid w:val="00B625B8"/>
  </w:style>
  <w:style w:type="character" w:customStyle="1" w:styleId="WW8Num9z7">
    <w:name w:val="WW8Num9z7"/>
    <w:rsid w:val="00B625B8"/>
  </w:style>
  <w:style w:type="character" w:customStyle="1" w:styleId="WW8Num9z8">
    <w:name w:val="WW8Num9z8"/>
    <w:rsid w:val="00B625B8"/>
  </w:style>
  <w:style w:type="character" w:customStyle="1" w:styleId="WW8Num16z0">
    <w:name w:val="WW8Num16z0"/>
    <w:rsid w:val="00B625B8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6z1">
    <w:name w:val="WW8Num16z1"/>
    <w:rsid w:val="00B625B8"/>
    <w:rPr>
      <w:rFonts w:cs="Times New Roman"/>
    </w:rPr>
  </w:style>
  <w:style w:type="character" w:customStyle="1" w:styleId="WW8Num6z0">
    <w:name w:val="WW8Num6z0"/>
    <w:rsid w:val="00B625B8"/>
    <w:rPr>
      <w:rFonts w:cs="Times New Roman"/>
      <w:sz w:val="23"/>
      <w:szCs w:val="23"/>
    </w:rPr>
  </w:style>
  <w:style w:type="character" w:customStyle="1" w:styleId="WW8Num8z0">
    <w:name w:val="WW8Num8z0"/>
    <w:rsid w:val="00B625B8"/>
    <w:rPr>
      <w:rFonts w:cs="Times New Roman"/>
      <w:bCs/>
      <w:color w:val="000000"/>
      <w:sz w:val="23"/>
      <w:szCs w:val="23"/>
    </w:rPr>
  </w:style>
  <w:style w:type="character" w:customStyle="1" w:styleId="TekstpodstawowywcityZnak">
    <w:name w:val="Tekst podstawowy wcięty Znak"/>
    <w:rsid w:val="00B625B8"/>
    <w:rPr>
      <w:rFonts w:cs="Times New Roman"/>
      <w:sz w:val="20"/>
      <w:szCs w:val="20"/>
    </w:rPr>
  </w:style>
  <w:style w:type="character" w:customStyle="1" w:styleId="WW8Num3z0">
    <w:name w:val="WW8Num3z0"/>
    <w:rsid w:val="00B625B8"/>
    <w:rPr>
      <w:color w:val="000000"/>
      <w:sz w:val="23"/>
      <w:szCs w:val="23"/>
    </w:rPr>
  </w:style>
  <w:style w:type="character" w:customStyle="1" w:styleId="WW8Num3z1">
    <w:name w:val="WW8Num3z1"/>
    <w:rsid w:val="00B625B8"/>
  </w:style>
  <w:style w:type="character" w:customStyle="1" w:styleId="WW8Num5z0">
    <w:name w:val="WW8Num5z0"/>
    <w:rsid w:val="00B625B8"/>
    <w:rPr>
      <w:rFonts w:ascii="Times New Roman" w:hAnsi="Times New Roman" w:cs="Times New Roman"/>
      <w:b w:val="0"/>
      <w:i w:val="0"/>
      <w:sz w:val="22"/>
      <w:szCs w:val="22"/>
      <w:lang w:val="pl-PL"/>
    </w:rPr>
  </w:style>
  <w:style w:type="character" w:customStyle="1" w:styleId="WW8Num5z1">
    <w:name w:val="WW8Num5z1"/>
    <w:rsid w:val="00B625B8"/>
    <w:rPr>
      <w:rFonts w:ascii="Times New Roman" w:hAnsi="Times New Roman" w:cs="Times New Roman"/>
    </w:rPr>
  </w:style>
  <w:style w:type="character" w:customStyle="1" w:styleId="WW8Num5z2">
    <w:name w:val="WW8Num5z2"/>
    <w:rsid w:val="00B625B8"/>
  </w:style>
  <w:style w:type="character" w:customStyle="1" w:styleId="WW8Num5z3">
    <w:name w:val="WW8Num5z3"/>
    <w:rsid w:val="00B625B8"/>
  </w:style>
  <w:style w:type="character" w:customStyle="1" w:styleId="WW8Num5z4">
    <w:name w:val="WW8Num5z4"/>
    <w:rsid w:val="00B625B8"/>
  </w:style>
  <w:style w:type="character" w:customStyle="1" w:styleId="WW8Num5z5">
    <w:name w:val="WW8Num5z5"/>
    <w:rsid w:val="00B625B8"/>
  </w:style>
  <w:style w:type="character" w:customStyle="1" w:styleId="WW8Num5z6">
    <w:name w:val="WW8Num5z6"/>
    <w:rsid w:val="00B625B8"/>
  </w:style>
  <w:style w:type="character" w:customStyle="1" w:styleId="WW8Num5z7">
    <w:name w:val="WW8Num5z7"/>
    <w:rsid w:val="00B625B8"/>
  </w:style>
  <w:style w:type="character" w:customStyle="1" w:styleId="WW8Num5z8">
    <w:name w:val="WW8Num5z8"/>
    <w:rsid w:val="00B625B8"/>
  </w:style>
  <w:style w:type="numbering" w:customStyle="1" w:styleId="WW8Num7">
    <w:name w:val="WW8Num7"/>
    <w:basedOn w:val="Bezlisty"/>
    <w:rsid w:val="00B625B8"/>
    <w:pPr>
      <w:numPr>
        <w:numId w:val="1"/>
      </w:numPr>
    </w:pPr>
  </w:style>
  <w:style w:type="numbering" w:customStyle="1" w:styleId="WW8Num10">
    <w:name w:val="WW8Num10"/>
    <w:basedOn w:val="Bezlisty"/>
    <w:rsid w:val="00B625B8"/>
    <w:pPr>
      <w:numPr>
        <w:numId w:val="2"/>
      </w:numPr>
    </w:pPr>
  </w:style>
  <w:style w:type="numbering" w:customStyle="1" w:styleId="WW8Num15">
    <w:name w:val="WW8Num15"/>
    <w:basedOn w:val="Bezlisty"/>
    <w:rsid w:val="00B625B8"/>
    <w:pPr>
      <w:numPr>
        <w:numId w:val="3"/>
      </w:numPr>
    </w:pPr>
  </w:style>
  <w:style w:type="numbering" w:customStyle="1" w:styleId="WW8Num11">
    <w:name w:val="WW8Num11"/>
    <w:basedOn w:val="Bezlisty"/>
    <w:rsid w:val="00B625B8"/>
    <w:pPr>
      <w:numPr>
        <w:numId w:val="4"/>
      </w:numPr>
    </w:pPr>
  </w:style>
  <w:style w:type="numbering" w:customStyle="1" w:styleId="WW8Num12">
    <w:name w:val="WW8Num12"/>
    <w:basedOn w:val="Bezlisty"/>
    <w:rsid w:val="00B625B8"/>
    <w:pPr>
      <w:numPr>
        <w:numId w:val="5"/>
      </w:numPr>
    </w:pPr>
  </w:style>
  <w:style w:type="numbering" w:customStyle="1" w:styleId="WW8Num18">
    <w:name w:val="WW8Num18"/>
    <w:basedOn w:val="Bezlisty"/>
    <w:rsid w:val="00B625B8"/>
    <w:pPr>
      <w:numPr>
        <w:numId w:val="6"/>
      </w:numPr>
    </w:pPr>
  </w:style>
  <w:style w:type="numbering" w:customStyle="1" w:styleId="WW8Num14">
    <w:name w:val="WW8Num14"/>
    <w:basedOn w:val="Bezlisty"/>
    <w:rsid w:val="00B625B8"/>
    <w:pPr>
      <w:numPr>
        <w:numId w:val="7"/>
      </w:numPr>
    </w:pPr>
  </w:style>
  <w:style w:type="numbering" w:customStyle="1" w:styleId="WW8Num13">
    <w:name w:val="WW8Num13"/>
    <w:basedOn w:val="Bezlisty"/>
    <w:rsid w:val="00B625B8"/>
    <w:pPr>
      <w:numPr>
        <w:numId w:val="8"/>
      </w:numPr>
    </w:pPr>
  </w:style>
  <w:style w:type="numbering" w:customStyle="1" w:styleId="WW8Num4">
    <w:name w:val="WW8Num4"/>
    <w:basedOn w:val="Bezlisty"/>
    <w:rsid w:val="00B625B8"/>
    <w:pPr>
      <w:numPr>
        <w:numId w:val="9"/>
      </w:numPr>
    </w:pPr>
  </w:style>
  <w:style w:type="numbering" w:customStyle="1" w:styleId="WW8Num17">
    <w:name w:val="WW8Num17"/>
    <w:basedOn w:val="Bezlisty"/>
    <w:rsid w:val="00B625B8"/>
    <w:pPr>
      <w:numPr>
        <w:numId w:val="10"/>
      </w:numPr>
    </w:pPr>
  </w:style>
  <w:style w:type="numbering" w:customStyle="1" w:styleId="WW8Num2">
    <w:name w:val="WW8Num2"/>
    <w:basedOn w:val="Bezlisty"/>
    <w:rsid w:val="00B625B8"/>
    <w:pPr>
      <w:numPr>
        <w:numId w:val="11"/>
      </w:numPr>
    </w:pPr>
  </w:style>
  <w:style w:type="numbering" w:customStyle="1" w:styleId="WW8Num9">
    <w:name w:val="WW8Num9"/>
    <w:basedOn w:val="Bezlisty"/>
    <w:rsid w:val="00B625B8"/>
    <w:pPr>
      <w:numPr>
        <w:numId w:val="12"/>
      </w:numPr>
    </w:pPr>
  </w:style>
  <w:style w:type="numbering" w:customStyle="1" w:styleId="WW8Num16">
    <w:name w:val="WW8Num16"/>
    <w:basedOn w:val="Bezlisty"/>
    <w:rsid w:val="00B625B8"/>
    <w:pPr>
      <w:numPr>
        <w:numId w:val="13"/>
      </w:numPr>
    </w:pPr>
  </w:style>
  <w:style w:type="numbering" w:customStyle="1" w:styleId="WW8Num6">
    <w:name w:val="WW8Num6"/>
    <w:basedOn w:val="Bezlisty"/>
    <w:rsid w:val="00B625B8"/>
    <w:pPr>
      <w:numPr>
        <w:numId w:val="14"/>
      </w:numPr>
    </w:pPr>
  </w:style>
  <w:style w:type="numbering" w:customStyle="1" w:styleId="WW8Num8">
    <w:name w:val="WW8Num8"/>
    <w:basedOn w:val="Bezlisty"/>
    <w:rsid w:val="00B625B8"/>
    <w:pPr>
      <w:numPr>
        <w:numId w:val="15"/>
      </w:numPr>
    </w:pPr>
  </w:style>
  <w:style w:type="numbering" w:customStyle="1" w:styleId="WW8Num3">
    <w:name w:val="WW8Num3"/>
    <w:basedOn w:val="Bezlisty"/>
    <w:rsid w:val="00B625B8"/>
    <w:pPr>
      <w:numPr>
        <w:numId w:val="16"/>
      </w:numPr>
    </w:pPr>
  </w:style>
  <w:style w:type="numbering" w:customStyle="1" w:styleId="WW8Num5">
    <w:name w:val="WW8Num5"/>
    <w:basedOn w:val="Bezlisty"/>
    <w:rsid w:val="00B625B8"/>
    <w:pPr>
      <w:numPr>
        <w:numId w:val="17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B62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25B8"/>
  </w:style>
  <w:style w:type="paragraph" w:styleId="Stopka">
    <w:name w:val="footer"/>
    <w:basedOn w:val="Normalny"/>
    <w:link w:val="StopkaZnak"/>
    <w:uiPriority w:val="99"/>
    <w:semiHidden/>
    <w:unhideWhenUsed/>
    <w:rsid w:val="00B625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25B8"/>
  </w:style>
  <w:style w:type="paragraph" w:styleId="Tekstdymka">
    <w:name w:val="Balloon Text"/>
    <w:basedOn w:val="Normalny"/>
    <w:link w:val="TekstdymkaZnak"/>
    <w:uiPriority w:val="99"/>
    <w:semiHidden/>
    <w:unhideWhenUsed/>
    <w:rsid w:val="00144F7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F7A"/>
    <w:rPr>
      <w:rFonts w:ascii="Tahoma" w:hAnsi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5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5D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5D5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6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DC066-3052-4F93-AF8C-2695FF46F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2044</Words>
  <Characters>12266</Characters>
  <Application>Microsoft Office Word</Application>
  <DocSecurity>4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Barczyk</dc:creator>
  <cp:lastModifiedBy>ŚCZP</cp:lastModifiedBy>
  <cp:revision>2</cp:revision>
  <cp:lastPrinted>2019-11-04T12:49:00Z</cp:lastPrinted>
  <dcterms:created xsi:type="dcterms:W3CDTF">2020-02-17T08:55:00Z</dcterms:created>
  <dcterms:modified xsi:type="dcterms:W3CDTF">2020-02-17T08:55:00Z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